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072"/>
      </w:tblGrid>
      <w:tr w:rsidR="00974E99" w:rsidRPr="00974E99" w14:paraId="5299B642" w14:textId="77777777" w:rsidTr="00832633">
        <w:trPr>
          <w:trHeight w:val="960"/>
        </w:trPr>
        <w:tc>
          <w:tcPr>
            <w:tcW w:w="9072" w:type="dxa"/>
          </w:tcPr>
          <w:p w14:paraId="0FDAA933" w14:textId="3C96CF6E" w:rsidR="00FB1028" w:rsidRPr="00832633" w:rsidRDefault="00A93F3D" w:rsidP="00A07D03">
            <w:pPr>
              <w:pStyle w:val="Titredudocument"/>
            </w:pPr>
            <w:r>
              <w:t xml:space="preserve">Strategic Vision </w:t>
            </w:r>
            <w:del w:id="0" w:author="Francis Zachariae" w:date="2021-11-01T10:29:00Z">
              <w:r w:rsidDel="00A8462A">
                <w:delText>for the Period</w:delText>
              </w:r>
              <w:r w:rsidR="009F65BA" w:rsidDel="00A8462A">
                <w:delText xml:space="preserve"> 2018-202</w:delText>
              </w:r>
              <w:r w:rsidR="00A07D03" w:rsidDel="00A8462A">
                <w:delText>6</w:delText>
              </w:r>
            </w:del>
          </w:p>
        </w:tc>
      </w:tr>
      <w:tr w:rsidR="00832633" w:rsidRPr="00974E99" w14:paraId="7511757F" w14:textId="77777777" w:rsidTr="00693220">
        <w:trPr>
          <w:trHeight w:hRule="exact" w:val="397"/>
        </w:trPr>
        <w:tc>
          <w:tcPr>
            <w:tcW w:w="9072" w:type="dxa"/>
          </w:tcPr>
          <w:p w14:paraId="6DF1ECAC" w14:textId="77777777" w:rsidR="00EC43B8" w:rsidRPr="00832633" w:rsidRDefault="00EC43B8" w:rsidP="00832633"/>
        </w:tc>
      </w:tr>
      <w:tr w:rsidR="00832633" w:rsidRPr="00974E99" w14:paraId="4EFA2C40" w14:textId="77777777" w:rsidTr="00693220">
        <w:trPr>
          <w:trHeight w:val="360"/>
        </w:trPr>
        <w:tc>
          <w:tcPr>
            <w:tcW w:w="9072" w:type="dxa"/>
          </w:tcPr>
          <w:p w14:paraId="39D58272" w14:textId="77777777" w:rsidR="00EC43B8" w:rsidRPr="00EC43B8" w:rsidRDefault="00EC43B8" w:rsidP="009F65BA">
            <w:pPr>
              <w:pStyle w:val="Sous-titre"/>
            </w:pPr>
          </w:p>
        </w:tc>
      </w:tr>
    </w:tbl>
    <w:p w14:paraId="6E806F1C" w14:textId="77777777" w:rsidR="007E30DF" w:rsidRDefault="00693220" w:rsidP="00832633">
      <w:pPr>
        <w:pStyle w:val="Textedesaisie"/>
        <w:rPr>
          <w:lang w:val="en-GB"/>
        </w:rPr>
      </w:pPr>
      <w:r>
        <w:rPr>
          <w:noProof/>
          <w:lang w:val="fr-FR" w:eastAsia="fr-FR"/>
        </w:rPr>
        <mc:AlternateContent>
          <mc:Choice Requires="wps">
            <w:drawing>
              <wp:anchor distT="0" distB="0" distL="114300" distR="114300" simplePos="0" relativeHeight="251659264" behindDoc="1" locked="1" layoutInCell="1" allowOverlap="1" wp14:anchorId="578F5628" wp14:editId="30E925A8">
                <wp:simplePos x="0" y="0"/>
                <wp:positionH relativeFrom="page">
                  <wp:posOffset>215900</wp:posOffset>
                </wp:positionH>
                <wp:positionV relativeFrom="page">
                  <wp:posOffset>4410075</wp:posOffset>
                </wp:positionV>
                <wp:extent cx="7128000" cy="5562000"/>
                <wp:effectExtent l="0" t="0" r="0" b="635"/>
                <wp:wrapNone/>
                <wp:docPr id="16" name="Zone de texte 16"/>
                <wp:cNvGraphicFramePr/>
                <a:graphic xmlns:a="http://schemas.openxmlformats.org/drawingml/2006/main">
                  <a:graphicData uri="http://schemas.microsoft.com/office/word/2010/wordprocessingShape">
                    <wps:wsp>
                      <wps:cNvSpPr txBox="1"/>
                      <wps:spPr>
                        <a:xfrm>
                          <a:off x="0" y="0"/>
                          <a:ext cx="7128000" cy="5562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Grilledutableau"/>
                              <w:tblW w:w="11227" w:type="dxa"/>
                              <w:tblLayout w:type="fixed"/>
                              <w:tblCellMar>
                                <w:left w:w="0" w:type="dxa"/>
                                <w:right w:w="0" w:type="dxa"/>
                              </w:tblCellMar>
                              <w:tblLook w:val="04A0" w:firstRow="1" w:lastRow="0" w:firstColumn="1" w:lastColumn="0" w:noHBand="0" w:noVBand="1"/>
                            </w:tblPr>
                            <w:tblGrid>
                              <w:gridCol w:w="11227"/>
                            </w:tblGrid>
                            <w:tr w:rsidR="00693220" w14:paraId="36442CA7" w14:textId="77777777" w:rsidTr="00693220">
                              <w:trPr>
                                <w:trHeight w:hRule="exact" w:val="8760"/>
                              </w:trPr>
                              <w:tc>
                                <w:tcPr>
                                  <w:tcW w:w="11230" w:type="dxa"/>
                                  <w:tcBorders>
                                    <w:top w:val="nil"/>
                                    <w:left w:val="nil"/>
                                    <w:bottom w:val="nil"/>
                                    <w:right w:val="nil"/>
                                  </w:tcBorders>
                                </w:tcPr>
                                <w:p w14:paraId="77B35802" w14:textId="77777777" w:rsidR="00693220" w:rsidRPr="00EC43B8" w:rsidRDefault="00EC43B8" w:rsidP="00EC43B8">
                                  <w:pPr>
                                    <w:pStyle w:val="Visuel"/>
                                  </w:pPr>
                                  <w:r w:rsidRPr="00EC43B8">
                                    <w:drawing>
                                      <wp:inline distT="0" distB="0" distL="0" distR="0" wp14:anchorId="5366C3BD" wp14:editId="28701B8E">
                                        <wp:extent cx="7129080" cy="5562720"/>
                                        <wp:effectExtent l="0" t="0" r="0" b="0"/>
                                        <wp:docPr id="2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11">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071DA1B" w14:textId="77777777" w:rsidR="00693220" w:rsidRDefault="0069322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8F5628" id="_x0000_t202" coordsize="21600,21600" o:spt="202" path="m,l,21600r21600,l21600,xe">
                <v:stroke joinstyle="miter"/>
                <v:path gradientshapeok="t" o:connecttype="rect"/>
              </v:shapetype>
              <v:shape id="Zone de texte 16" o:spid="_x0000_s1026" type="#_x0000_t202" style="position:absolute;margin-left:17pt;margin-top:347.25pt;width:561.25pt;height:437.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" filled="f" stroked="f" strokeweight=".5pt">
                <v:textbox inset="0,0,0,0">
                  <w:txbxContent>
                    <w:tbl>
                      <w:tblPr>
                        <w:tblStyle w:val="Grilledutableau"/>
                        <w:tblW w:w="11227" w:type="dxa"/>
                        <w:tblLayout w:type="fixed"/>
                        <w:tblCellMar>
                          <w:left w:w="0" w:type="dxa"/>
                          <w:right w:w="0" w:type="dxa"/>
                        </w:tblCellMar>
                        <w:tblLook w:val="04A0" w:firstRow="1" w:lastRow="0" w:firstColumn="1" w:lastColumn="0" w:noHBand="0" w:noVBand="1"/>
                      </w:tblPr>
                      <w:tblGrid>
                        <w:gridCol w:w="11227"/>
                      </w:tblGrid>
                      <w:tr w:rsidR="00693220" w14:paraId="36442CA7" w14:textId="77777777" w:rsidTr="00693220">
                        <w:trPr>
                          <w:trHeight w:hRule="exact" w:val="8760"/>
                        </w:trPr>
                        <w:tc>
                          <w:tcPr>
                            <w:tcW w:w="11230" w:type="dxa"/>
                            <w:tcBorders>
                              <w:top w:val="nil"/>
                              <w:left w:val="nil"/>
                              <w:bottom w:val="nil"/>
                              <w:right w:val="nil"/>
                            </w:tcBorders>
                          </w:tcPr>
                          <w:p w14:paraId="77B35802" w14:textId="77777777" w:rsidR="00693220" w:rsidRPr="00EC43B8" w:rsidRDefault="00EC43B8" w:rsidP="00EC43B8">
                            <w:pPr>
                              <w:pStyle w:val="Visuel"/>
                            </w:pPr>
                            <w:r w:rsidRPr="00EC43B8">
                              <w:drawing>
                                <wp:inline distT="0" distB="0" distL="0" distR="0" wp14:anchorId="5366C3BD" wp14:editId="28701B8E">
                                  <wp:extent cx="7129080" cy="5562720"/>
                                  <wp:effectExtent l="0" t="0" r="0" b="0"/>
                                  <wp:docPr id="2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11">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071DA1B" w14:textId="77777777" w:rsidR="00693220" w:rsidRDefault="00693220"/>
                  </w:txbxContent>
                </v:textbox>
                <w10:wrap anchorx="page" anchory="page"/>
                <w10:anchorlock/>
              </v:shape>
            </w:pict>
          </mc:Fallback>
        </mc:AlternateContent>
      </w:r>
    </w:p>
    <w:p w14:paraId="50337989" w14:textId="77777777" w:rsidR="00D74AE1" w:rsidRDefault="00D74AE1" w:rsidP="00832633">
      <w:pPr>
        <w:pStyle w:val="Textedesaisie"/>
        <w:rPr>
          <w:lang w:val="en-GB"/>
        </w:rPr>
      </w:pPr>
    </w:p>
    <w:p w14:paraId="61CA5A0E" w14:textId="77777777" w:rsidR="00EB6F3C" w:rsidRDefault="00EB6F3C" w:rsidP="003274DB">
      <w:pPr>
        <w:rPr>
          <w:lang w:val="en-GB"/>
        </w:rPr>
        <w:sectPr w:rsidR="00EB6F3C" w:rsidSect="00693220">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7428" w:right="1418" w:bottom="567" w:left="1418" w:header="567" w:footer="567" w:gutter="0"/>
          <w:cols w:space="708"/>
          <w:docGrid w:linePitch="360"/>
        </w:sectPr>
      </w:pPr>
    </w:p>
    <w:p w14:paraId="2AEDAA65" w14:textId="77777777" w:rsidR="00452628" w:rsidRDefault="00452628" w:rsidP="00452628">
      <w:pPr>
        <w:pStyle w:val="Textedesaisie"/>
        <w:rPr>
          <w:caps/>
          <w:color w:val="00558C" w:themeColor="accent1"/>
        </w:rPr>
      </w:pPr>
      <w:r w:rsidRPr="00452628">
        <w:rPr>
          <w:caps/>
          <w:color w:val="00558C" w:themeColor="accent1"/>
        </w:rPr>
        <w:lastRenderedPageBreak/>
        <w:t>Contents</w:t>
      </w:r>
    </w:p>
    <w:p w14:paraId="7AAEC053" w14:textId="77777777" w:rsidR="00452628" w:rsidRDefault="00452628" w:rsidP="00452628">
      <w:pPr>
        <w:pStyle w:val="Textedesaisie"/>
        <w:rPr>
          <w:caps/>
          <w:color w:val="00558C" w:themeColor="accent1"/>
        </w:rPr>
      </w:pPr>
    </w:p>
    <w:p w14:paraId="4F71F46B" w14:textId="6371CDDC" w:rsidR="00116558" w:rsidRDefault="00452628">
      <w:pPr>
        <w:pStyle w:val="TM1"/>
        <w:tabs>
          <w:tab w:val="left" w:pos="440"/>
        </w:tabs>
        <w:rPr>
          <w:rFonts w:eastAsiaTheme="minorEastAsia"/>
          <w:b w:val="0"/>
          <w:color w:val="auto"/>
          <w:lang w:val="en-GB" w:eastAsia="en-GB"/>
        </w:rPr>
      </w:pPr>
      <w:r>
        <w:rPr>
          <w:caps/>
        </w:rPr>
        <w:fldChar w:fldCharType="begin"/>
      </w:r>
      <w:r>
        <w:rPr>
          <w:caps/>
        </w:rPr>
        <w:instrText xml:space="preserve"> TOC  \* MERGEFORMAT </w:instrText>
      </w:r>
      <w:r>
        <w:rPr>
          <w:caps/>
        </w:rPr>
        <w:fldChar w:fldCharType="separate"/>
      </w:r>
      <w:r w:rsidR="00116558">
        <w:t>1.</w:t>
      </w:r>
      <w:r w:rsidR="00116558">
        <w:rPr>
          <w:rFonts w:eastAsiaTheme="minorEastAsia"/>
          <w:b w:val="0"/>
          <w:color w:val="auto"/>
          <w:lang w:val="en-GB" w:eastAsia="en-GB"/>
        </w:rPr>
        <w:tab/>
      </w:r>
      <w:r w:rsidR="00116558">
        <w:t>Strategic Vision, Background</w:t>
      </w:r>
      <w:r w:rsidR="00116558">
        <w:tab/>
      </w:r>
      <w:r w:rsidR="00116558">
        <w:fldChar w:fldCharType="begin"/>
      </w:r>
      <w:r w:rsidR="00116558">
        <w:instrText xml:space="preserve"> PAGEREF _Toc494368734 \h </w:instrText>
      </w:r>
      <w:r w:rsidR="00116558">
        <w:fldChar w:fldCharType="separate"/>
      </w:r>
      <w:r w:rsidR="00275A51">
        <w:t>3</w:t>
      </w:r>
      <w:r w:rsidR="00116558">
        <w:fldChar w:fldCharType="end"/>
      </w:r>
    </w:p>
    <w:p w14:paraId="61BA8AE8" w14:textId="60355005" w:rsidR="00116558" w:rsidRDefault="00116558">
      <w:pPr>
        <w:pStyle w:val="TM1"/>
        <w:tabs>
          <w:tab w:val="left" w:pos="440"/>
        </w:tabs>
        <w:rPr>
          <w:rFonts w:eastAsiaTheme="minorEastAsia"/>
          <w:b w:val="0"/>
          <w:color w:val="auto"/>
          <w:lang w:val="en-GB" w:eastAsia="en-GB"/>
        </w:rPr>
      </w:pPr>
      <w:r>
        <w:t>2.</w:t>
      </w:r>
      <w:r>
        <w:rPr>
          <w:rFonts w:eastAsiaTheme="minorEastAsia"/>
          <w:b w:val="0"/>
          <w:color w:val="auto"/>
          <w:lang w:val="en-GB" w:eastAsia="en-GB"/>
        </w:rPr>
        <w:tab/>
      </w:r>
      <w:r>
        <w:t>Strategic Vision</w:t>
      </w:r>
      <w:del w:id="1" w:author="Francis Zachariae" w:date="2021-11-01T10:29:00Z">
        <w:r w:rsidDel="00A8462A">
          <w:delText xml:space="preserve"> for 2018-2026</w:delText>
        </w:r>
      </w:del>
      <w:r>
        <w:tab/>
      </w:r>
      <w:r>
        <w:fldChar w:fldCharType="begin"/>
      </w:r>
      <w:r>
        <w:instrText xml:space="preserve"> PAGEREF _Toc494368815 \h </w:instrText>
      </w:r>
      <w:r>
        <w:fldChar w:fldCharType="separate"/>
      </w:r>
      <w:r w:rsidR="00275A51">
        <w:t>3</w:t>
      </w:r>
      <w:r>
        <w:fldChar w:fldCharType="end"/>
      </w:r>
    </w:p>
    <w:p w14:paraId="1DE60BE1" w14:textId="1774A6D9" w:rsidR="00452628" w:rsidRDefault="00452628" w:rsidP="00452628">
      <w:pPr>
        <w:pStyle w:val="Textedesaisie"/>
        <w:rPr>
          <w:ins w:id="2" w:author="Francis Zachariae" w:date="2021-11-01T10:37:00Z"/>
          <w:caps/>
          <w:color w:val="00558C" w:themeColor="accent1"/>
        </w:rPr>
      </w:pPr>
      <w:r>
        <w:rPr>
          <w:caps/>
          <w:color w:val="00558C" w:themeColor="accent1"/>
        </w:rPr>
        <w:fldChar w:fldCharType="end"/>
      </w:r>
      <w:r w:rsidRPr="00452628">
        <w:rPr>
          <w:caps/>
          <w:color w:val="00558C" w:themeColor="accent1"/>
        </w:rPr>
        <w:br w:type="page"/>
      </w:r>
    </w:p>
    <w:p w14:paraId="71317FB6" w14:textId="75E239E6" w:rsidR="00A8462A" w:rsidRDefault="00A8462A" w:rsidP="00452628">
      <w:pPr>
        <w:pStyle w:val="Textedesaisie"/>
        <w:rPr>
          <w:ins w:id="3" w:author="Francis Zachariae" w:date="2021-11-01T10:37:00Z"/>
          <w:caps/>
          <w:color w:val="00558C" w:themeColor="accent1"/>
        </w:rPr>
      </w:pPr>
    </w:p>
    <w:p w14:paraId="02D4245E" w14:textId="77777777" w:rsidR="00A8462A" w:rsidRDefault="00A8462A" w:rsidP="00452628">
      <w:pPr>
        <w:pStyle w:val="Textedesaisie"/>
        <w:rPr>
          <w:caps/>
          <w:color w:val="00558C" w:themeColor="accent1"/>
        </w:rPr>
      </w:pPr>
    </w:p>
    <w:p w14:paraId="082AC1DD" w14:textId="7ED6B409" w:rsidR="00EB6F3C" w:rsidRPr="002204DA" w:rsidRDefault="009030F8" w:rsidP="007F1269">
      <w:pPr>
        <w:pStyle w:val="Titre1"/>
        <w:ind w:left="357" w:hanging="357"/>
      </w:pPr>
      <w:bookmarkStart w:id="4" w:name="_Toc494368729"/>
      <w:bookmarkStart w:id="5" w:name="_Toc494368730"/>
      <w:bookmarkStart w:id="6" w:name="_Toc494368731"/>
      <w:bookmarkStart w:id="7" w:name="_Toc494368732"/>
      <w:bookmarkStart w:id="8" w:name="_Toc494368733"/>
      <w:bookmarkStart w:id="9" w:name="_Toc494368734"/>
      <w:bookmarkEnd w:id="4"/>
      <w:bookmarkEnd w:id="5"/>
      <w:bookmarkEnd w:id="6"/>
      <w:bookmarkEnd w:id="7"/>
      <w:bookmarkEnd w:id="8"/>
      <w:r>
        <w:t>Strategic Vision</w:t>
      </w:r>
      <w:r w:rsidR="001A29B7">
        <w:t xml:space="preserve">, </w:t>
      </w:r>
      <w:r>
        <w:t>Background</w:t>
      </w:r>
      <w:bookmarkEnd w:id="9"/>
    </w:p>
    <w:p w14:paraId="6B5BF08F" w14:textId="77777777" w:rsidR="007E30DF" w:rsidRPr="00441393" w:rsidRDefault="007E30DF" w:rsidP="007F1269">
      <w:pPr>
        <w:pStyle w:val="Sparationtitre1"/>
        <w:jc w:val="both"/>
      </w:pPr>
    </w:p>
    <w:p w14:paraId="41287D68" w14:textId="03B91E24" w:rsidR="007E30DF" w:rsidRDefault="009F65BA" w:rsidP="007F1269">
      <w:pPr>
        <w:pStyle w:val="Textedesaisie"/>
        <w:spacing w:before="120"/>
        <w:jc w:val="both"/>
        <w:rPr>
          <w:ins w:id="10" w:author="Francis Zachariae" w:date="2021-11-01T10:32:00Z"/>
          <w:lang w:val="en-GB"/>
        </w:rPr>
      </w:pPr>
      <w:r w:rsidRPr="00A61D00">
        <w:rPr>
          <w:lang w:val="en-GB"/>
        </w:rPr>
        <w:t xml:space="preserve">The </w:t>
      </w:r>
      <w:r w:rsidR="0020734D">
        <w:rPr>
          <w:lang w:val="en-GB"/>
        </w:rPr>
        <w:t xml:space="preserve">first </w:t>
      </w:r>
      <w:del w:id="11" w:author="Francis Zachariae" w:date="2021-11-01T10:29:00Z">
        <w:r w:rsidR="00116558" w:rsidDel="00A8462A">
          <w:rPr>
            <w:lang w:val="en-GB"/>
          </w:rPr>
          <w:delText xml:space="preserve">IALA </w:delText>
        </w:r>
      </w:del>
      <w:r w:rsidRPr="00A61D00">
        <w:rPr>
          <w:lang w:val="en-GB"/>
        </w:rPr>
        <w:t xml:space="preserve">Strategic Vision was prepared in 2013, approved by </w:t>
      </w:r>
      <w:r w:rsidR="00116558">
        <w:rPr>
          <w:lang w:val="en-GB"/>
        </w:rPr>
        <w:t xml:space="preserve">the </w:t>
      </w:r>
      <w:r w:rsidRPr="00A61D00">
        <w:rPr>
          <w:lang w:val="en-GB"/>
        </w:rPr>
        <w:t xml:space="preserve">Council in December 2013, and </w:t>
      </w:r>
      <w:r w:rsidR="002C3B3A">
        <w:rPr>
          <w:lang w:val="en-GB"/>
        </w:rPr>
        <w:t>announced to the General Assembly</w:t>
      </w:r>
      <w:r w:rsidRPr="00A61D00">
        <w:rPr>
          <w:lang w:val="en-GB"/>
        </w:rPr>
        <w:t xml:space="preserve"> in </w:t>
      </w:r>
      <w:r w:rsidR="002C3B3A">
        <w:rPr>
          <w:lang w:val="en-GB"/>
        </w:rPr>
        <w:t xml:space="preserve">May </w:t>
      </w:r>
      <w:r w:rsidRPr="00A61D00">
        <w:rPr>
          <w:lang w:val="en-GB"/>
        </w:rPr>
        <w:t>2014.</w:t>
      </w:r>
      <w:ins w:id="12" w:author="Francis Zachariae" w:date="2021-11-01T10:30:00Z">
        <w:r w:rsidR="00A8462A">
          <w:rPr>
            <w:lang w:val="en-GB"/>
          </w:rPr>
          <w:t xml:space="preserve"> The Strategic Vision was brought up to date </w:t>
        </w:r>
      </w:ins>
      <w:ins w:id="13" w:author="Francis Zachariae" w:date="2021-11-01T10:31:00Z">
        <w:r w:rsidR="00A8462A">
          <w:rPr>
            <w:lang w:val="en-GB"/>
          </w:rPr>
          <w:t xml:space="preserve">by the </w:t>
        </w:r>
      </w:ins>
      <w:ins w:id="14" w:author="Francis Zachariae" w:date="2021-11-01T10:32:00Z">
        <w:r w:rsidR="00A8462A">
          <w:rPr>
            <w:lang w:val="en-GB"/>
          </w:rPr>
          <w:t xml:space="preserve">Council in December 2017 </w:t>
        </w:r>
      </w:ins>
      <w:ins w:id="15" w:author="Francis Zachariae" w:date="2021-11-01T10:30:00Z">
        <w:r w:rsidR="00A8462A">
          <w:rPr>
            <w:lang w:val="en-GB"/>
          </w:rPr>
          <w:t xml:space="preserve">and </w:t>
        </w:r>
      </w:ins>
      <w:ins w:id="16" w:author="Francis Zachariae" w:date="2021-11-01T10:31:00Z">
        <w:r w:rsidR="00A8462A">
          <w:rPr>
            <w:lang w:val="en-GB"/>
          </w:rPr>
          <w:t>approved by the General Assembly in June 2018.</w:t>
        </w:r>
      </w:ins>
    </w:p>
    <w:p w14:paraId="6FC6024C" w14:textId="58279D30" w:rsidR="00A8462A" w:rsidDel="00E31074" w:rsidRDefault="00A8462A" w:rsidP="00A8462A">
      <w:pPr>
        <w:pStyle w:val="Textedesaisie"/>
        <w:spacing w:before="120"/>
        <w:jc w:val="both"/>
        <w:rPr>
          <w:del w:id="17" w:author="Francis Zachariae" w:date="2021-11-01T10:35:00Z"/>
          <w:lang w:val="en-GB"/>
        </w:rPr>
      </w:pPr>
      <w:ins w:id="18" w:author="Francis Zachariae" w:date="2021-11-01T10:32:00Z">
        <w:r>
          <w:rPr>
            <w:lang w:val="en-GB"/>
          </w:rPr>
          <w:t xml:space="preserve">This Strategic Vision is based on a </w:t>
        </w:r>
      </w:ins>
      <w:ins w:id="19" w:author="Francis Zachariae" w:date="2021-11-01T10:43:00Z">
        <w:r w:rsidR="00E31074">
          <w:rPr>
            <w:lang w:val="en-GB"/>
          </w:rPr>
          <w:t xml:space="preserve">Council </w:t>
        </w:r>
      </w:ins>
      <w:ins w:id="20" w:author="Francis Zachariae" w:date="2021-11-01T10:32:00Z">
        <w:r>
          <w:rPr>
            <w:lang w:val="en-GB"/>
          </w:rPr>
          <w:t xml:space="preserve">study </w:t>
        </w:r>
      </w:ins>
      <w:ins w:id="21" w:author="Francis Zachariae" w:date="2021-11-01T10:34:00Z">
        <w:r w:rsidRPr="00A8462A">
          <w:rPr>
            <w:lang w:val="en-GB"/>
          </w:rPr>
          <w:t>of possible future maritime trends and global developments which are most likely to have an impact on IALA and how these may affect the association’s priorities, organization and activities which are aimed at supporting its objectives and strategic goals</w:t>
        </w:r>
      </w:ins>
      <w:ins w:id="22" w:author="Francis Zachariae" w:date="2021-11-01T10:35:00Z">
        <w:r>
          <w:rPr>
            <w:lang w:val="en-GB"/>
          </w:rPr>
          <w:t>.</w:t>
        </w:r>
      </w:ins>
    </w:p>
    <w:p w14:paraId="1F2D0BB5" w14:textId="5A8BEFFF" w:rsidR="00E31074" w:rsidRDefault="00E31074" w:rsidP="007F1269">
      <w:pPr>
        <w:pStyle w:val="Textedesaisie"/>
        <w:spacing w:before="120"/>
        <w:jc w:val="both"/>
        <w:rPr>
          <w:ins w:id="23" w:author="Francis Zachariae" w:date="2021-11-01T10:39:00Z"/>
          <w:lang w:val="en-GB"/>
        </w:rPr>
      </w:pPr>
    </w:p>
    <w:p w14:paraId="495FE881" w14:textId="5E63BBCD" w:rsidR="009F65BA" w:rsidRPr="009F65BA" w:rsidRDefault="00E31074">
      <w:pPr>
        <w:pStyle w:val="Textedesaisie"/>
        <w:spacing w:before="120"/>
        <w:jc w:val="both"/>
        <w:pPrChange w:id="24" w:author="Francis Zachariae" w:date="2021-11-01T10:35:00Z">
          <w:pPr>
            <w:pStyle w:val="Textedesaisie"/>
            <w:jc w:val="both"/>
          </w:pPr>
        </w:pPrChange>
      </w:pPr>
      <w:ins w:id="25" w:author="Francis Zachariae" w:date="2021-11-01T10:39:00Z">
        <w:r>
          <w:rPr>
            <w:lang w:val="en-GB"/>
          </w:rPr>
          <w:t>The Strat</w:t>
        </w:r>
      </w:ins>
      <w:ins w:id="26" w:author="Francis Zachariae" w:date="2021-11-01T10:40:00Z">
        <w:r>
          <w:rPr>
            <w:lang w:val="en-GB"/>
          </w:rPr>
          <w:t xml:space="preserve">egic vision is developed by the Council and approved every four </w:t>
        </w:r>
      </w:ins>
      <w:ins w:id="27" w:author="Francis Zachariae" w:date="2021-11-01T10:42:00Z">
        <w:r>
          <w:rPr>
            <w:lang w:val="en-GB"/>
          </w:rPr>
          <w:t>years</w:t>
        </w:r>
      </w:ins>
      <w:ins w:id="28" w:author="Francis Zachariae" w:date="2021-11-01T10:40:00Z">
        <w:r>
          <w:rPr>
            <w:lang w:val="en-GB"/>
          </w:rPr>
          <w:t xml:space="preserve"> at the General Assembly.</w:t>
        </w:r>
      </w:ins>
    </w:p>
    <w:p w14:paraId="5A725EE9" w14:textId="16088339" w:rsidR="0020734D" w:rsidDel="00A8462A" w:rsidRDefault="009F65BA" w:rsidP="00E31074">
      <w:pPr>
        <w:pStyle w:val="Textedesaisie"/>
        <w:jc w:val="both"/>
        <w:rPr>
          <w:del w:id="29" w:author="Francis Zachariae" w:date="2021-11-01T10:32:00Z"/>
        </w:rPr>
      </w:pPr>
      <w:del w:id="30" w:author="Francis Zachariae" w:date="2021-11-01T10:32:00Z">
        <w:r w:rsidRPr="009F65BA" w:rsidDel="00A8462A">
          <w:delText>It cover</w:delText>
        </w:r>
        <w:r w:rsidR="0020734D" w:rsidDel="00A8462A">
          <w:delText>ed</w:delText>
        </w:r>
        <w:r w:rsidRPr="009F65BA" w:rsidDel="00A8462A">
          <w:delText xml:space="preserve"> three work per</w:delText>
        </w:r>
        <w:r w:rsidDel="00A8462A">
          <w:delText xml:space="preserve">iods of four years each </w:delText>
        </w:r>
        <w:r w:rsidR="0020734D" w:rsidDel="00A8462A">
          <w:delText xml:space="preserve">from 2014 </w:delText>
        </w:r>
        <w:r w:rsidDel="00A8462A">
          <w:delText xml:space="preserve">to 2026, </w:delText>
        </w:r>
        <w:r w:rsidR="0020734D" w:rsidDel="00A8462A">
          <w:delText>and contained the following components.</w:delText>
        </w:r>
      </w:del>
    </w:p>
    <w:p w14:paraId="41E45C9A" w14:textId="5F9EE8AA" w:rsidR="0020734D" w:rsidDel="00A8462A" w:rsidRDefault="0020734D">
      <w:pPr>
        <w:pStyle w:val="Textedesaisie"/>
        <w:jc w:val="both"/>
        <w:rPr>
          <w:del w:id="31" w:author="Francis Zachariae" w:date="2021-11-01T10:32:00Z"/>
        </w:rPr>
      </w:pPr>
    </w:p>
    <w:p w14:paraId="5EC86A21" w14:textId="25822D5A" w:rsidR="0020734D" w:rsidDel="00A8462A" w:rsidRDefault="0020734D">
      <w:pPr>
        <w:pStyle w:val="Textedesaisie"/>
        <w:jc w:val="both"/>
        <w:rPr>
          <w:del w:id="32" w:author="Francis Zachariae" w:date="2021-11-01T10:32:00Z"/>
        </w:rPr>
        <w:pPrChange w:id="33" w:author="Francis Zachariae" w:date="2021-11-01T10:35:00Z">
          <w:pPr>
            <w:pStyle w:val="Textedesaisie"/>
            <w:numPr>
              <w:numId w:val="43"/>
            </w:numPr>
            <w:ind w:left="720" w:hanging="360"/>
            <w:jc w:val="both"/>
          </w:pPr>
        </w:pPrChange>
      </w:pPr>
      <w:del w:id="34" w:author="Francis Zachariae" w:date="2021-11-01T10:32:00Z">
        <w:r w:rsidDel="00A8462A">
          <w:delText>Purpose</w:delText>
        </w:r>
      </w:del>
    </w:p>
    <w:p w14:paraId="69C7AB1D" w14:textId="7983DEE0" w:rsidR="0020734D" w:rsidDel="00A8462A" w:rsidRDefault="0020734D">
      <w:pPr>
        <w:pStyle w:val="Textedesaisie"/>
        <w:jc w:val="both"/>
        <w:rPr>
          <w:del w:id="35" w:author="Francis Zachariae" w:date="2021-11-01T10:32:00Z"/>
        </w:rPr>
        <w:pPrChange w:id="36" w:author="Francis Zachariae" w:date="2021-11-01T10:35:00Z">
          <w:pPr>
            <w:pStyle w:val="Textedesaisie"/>
            <w:numPr>
              <w:numId w:val="43"/>
            </w:numPr>
            <w:ind w:left="720" w:hanging="360"/>
            <w:jc w:val="both"/>
          </w:pPr>
        </w:pPrChange>
      </w:pPr>
      <w:del w:id="37" w:author="Francis Zachariae" w:date="2021-11-01T10:32:00Z">
        <w:r w:rsidDel="00A8462A">
          <w:delText>Motto</w:delText>
        </w:r>
      </w:del>
    </w:p>
    <w:p w14:paraId="4F55C0D5" w14:textId="582B8F37" w:rsidR="0020734D" w:rsidDel="00A8462A" w:rsidRDefault="009F65BA">
      <w:pPr>
        <w:pStyle w:val="Textedesaisie"/>
        <w:jc w:val="both"/>
        <w:rPr>
          <w:del w:id="38" w:author="Francis Zachariae" w:date="2021-11-01T10:32:00Z"/>
        </w:rPr>
        <w:pPrChange w:id="39" w:author="Francis Zachariae" w:date="2021-11-01T10:35:00Z">
          <w:pPr>
            <w:pStyle w:val="Textedesaisie"/>
            <w:numPr>
              <w:numId w:val="43"/>
            </w:numPr>
            <w:ind w:left="720" w:hanging="360"/>
            <w:jc w:val="both"/>
          </w:pPr>
        </w:pPrChange>
      </w:pPr>
      <w:del w:id="40" w:author="Francis Zachariae" w:date="2021-11-01T10:32:00Z">
        <w:r w:rsidDel="00A8462A">
          <w:delText xml:space="preserve">Goals </w:delText>
        </w:r>
        <w:r w:rsidR="0020734D" w:rsidDel="00A8462A">
          <w:delText xml:space="preserve">to be achieved by </w:delText>
        </w:r>
        <w:r w:rsidDel="00A8462A">
          <w:delText>2026</w:delText>
        </w:r>
      </w:del>
    </w:p>
    <w:p w14:paraId="69EC2F70" w14:textId="02505138" w:rsidR="0020734D" w:rsidDel="00A8462A" w:rsidRDefault="00F4185E">
      <w:pPr>
        <w:pStyle w:val="Textedesaisie"/>
        <w:jc w:val="both"/>
        <w:rPr>
          <w:del w:id="41" w:author="Francis Zachariae" w:date="2021-11-01T10:32:00Z"/>
        </w:rPr>
        <w:pPrChange w:id="42" w:author="Francis Zachariae" w:date="2021-11-01T10:35:00Z">
          <w:pPr>
            <w:pStyle w:val="Textedesaisie"/>
            <w:numPr>
              <w:numId w:val="43"/>
            </w:numPr>
            <w:ind w:left="720" w:hanging="360"/>
            <w:jc w:val="both"/>
          </w:pPr>
        </w:pPrChange>
      </w:pPr>
      <w:del w:id="43" w:author="Francis Zachariae" w:date="2021-11-01T10:32:00Z">
        <w:r w:rsidDel="00A8462A">
          <w:delText>Strateg</w:delText>
        </w:r>
        <w:r w:rsidR="0020734D" w:rsidDel="00A8462A">
          <w:delText>ies</w:delText>
        </w:r>
        <w:r w:rsidR="009F65BA" w:rsidDel="00A8462A">
          <w:delText xml:space="preserve"> for the period from 2014</w:delText>
        </w:r>
        <w:r w:rsidR="0020734D" w:rsidDel="00A8462A">
          <w:delText xml:space="preserve"> to </w:delText>
        </w:r>
        <w:r w:rsidR="009F65BA" w:rsidDel="00A8462A">
          <w:delText>2026</w:delText>
        </w:r>
      </w:del>
    </w:p>
    <w:p w14:paraId="6D29FE16" w14:textId="7D9E0298" w:rsidR="0020734D" w:rsidRDefault="009F65BA">
      <w:pPr>
        <w:pStyle w:val="Textedesaisie"/>
        <w:jc w:val="both"/>
        <w:pPrChange w:id="44" w:author="Francis Zachariae" w:date="2021-11-01T10:35:00Z">
          <w:pPr>
            <w:pStyle w:val="Textedesaisie"/>
            <w:numPr>
              <w:numId w:val="43"/>
            </w:numPr>
            <w:ind w:left="720" w:hanging="360"/>
            <w:jc w:val="both"/>
          </w:pPr>
        </w:pPrChange>
      </w:pPr>
      <w:del w:id="45" w:author="Francis Zachariae" w:date="2021-11-01T10:32:00Z">
        <w:r w:rsidDel="00A8462A">
          <w:delText xml:space="preserve">Priorities for </w:delText>
        </w:r>
        <w:r w:rsidR="0020734D" w:rsidDel="00A8462A">
          <w:delText xml:space="preserve">the work period from </w:delText>
        </w:r>
        <w:r w:rsidDel="00A8462A">
          <w:delText>2014</w:delText>
        </w:r>
        <w:r w:rsidR="0020734D" w:rsidDel="00A8462A">
          <w:delText xml:space="preserve"> to </w:delText>
        </w:r>
        <w:r w:rsidDel="00A8462A">
          <w:delText>2018</w:delText>
        </w:r>
      </w:del>
    </w:p>
    <w:p w14:paraId="6AF5C113" w14:textId="10973106" w:rsidR="00F778F9" w:rsidRPr="009F65BA" w:rsidRDefault="00F778F9" w:rsidP="00F778F9">
      <w:pPr>
        <w:pStyle w:val="Titre1"/>
      </w:pPr>
      <w:bookmarkStart w:id="46" w:name="_Toc494368735"/>
      <w:bookmarkStart w:id="47" w:name="_Toc494368736"/>
      <w:bookmarkStart w:id="48" w:name="_Toc494368737"/>
      <w:bookmarkStart w:id="49" w:name="_Toc494368738"/>
      <w:bookmarkStart w:id="50" w:name="_Toc494368739"/>
      <w:bookmarkStart w:id="51" w:name="_Toc494368740"/>
      <w:bookmarkStart w:id="52" w:name="_Toc494368741"/>
      <w:bookmarkStart w:id="53" w:name="_Toc494368742"/>
      <w:bookmarkStart w:id="54" w:name="_Toc494368743"/>
      <w:bookmarkStart w:id="55" w:name="_Toc494368744"/>
      <w:bookmarkStart w:id="56" w:name="_Toc494368745"/>
      <w:bookmarkStart w:id="57" w:name="_Toc494368746"/>
      <w:bookmarkStart w:id="58" w:name="_Toc494368747"/>
      <w:bookmarkStart w:id="59" w:name="_Toc494368748"/>
      <w:bookmarkStart w:id="60" w:name="_Toc494368749"/>
      <w:bookmarkStart w:id="61" w:name="_Toc494368750"/>
      <w:bookmarkStart w:id="62" w:name="_Toc494368751"/>
      <w:bookmarkStart w:id="63" w:name="_Toc494368752"/>
      <w:bookmarkStart w:id="64" w:name="_Toc494368753"/>
      <w:bookmarkStart w:id="65" w:name="_Toc494368754"/>
      <w:bookmarkStart w:id="66" w:name="_Toc494368755"/>
      <w:bookmarkStart w:id="67" w:name="_Toc494368756"/>
      <w:bookmarkStart w:id="68" w:name="_Toc494368757"/>
      <w:bookmarkStart w:id="69" w:name="_Toc494368758"/>
      <w:bookmarkStart w:id="70" w:name="_Toc494368759"/>
      <w:bookmarkStart w:id="71" w:name="_Toc494368760"/>
      <w:bookmarkStart w:id="72" w:name="_Toc494368761"/>
      <w:bookmarkStart w:id="73" w:name="_Toc494368762"/>
      <w:bookmarkStart w:id="74" w:name="_Toc494368763"/>
      <w:bookmarkStart w:id="75" w:name="_Toc494368764"/>
      <w:bookmarkStart w:id="76" w:name="_Toc494368765"/>
      <w:bookmarkStart w:id="77" w:name="_Toc494368766"/>
      <w:bookmarkStart w:id="78" w:name="_Toc494368767"/>
      <w:bookmarkStart w:id="79" w:name="_Toc494368768"/>
      <w:bookmarkStart w:id="80" w:name="_Toc494368769"/>
      <w:bookmarkStart w:id="81" w:name="_Toc494368770"/>
      <w:bookmarkStart w:id="82" w:name="_Toc494368771"/>
      <w:bookmarkStart w:id="83" w:name="_Toc494368772"/>
      <w:bookmarkStart w:id="84" w:name="_Toc494368773"/>
      <w:bookmarkStart w:id="85" w:name="_Toc494368774"/>
      <w:bookmarkStart w:id="86" w:name="_Toc494368775"/>
      <w:bookmarkStart w:id="87" w:name="_Toc494368776"/>
      <w:bookmarkStart w:id="88" w:name="_Toc494368777"/>
      <w:bookmarkStart w:id="89" w:name="_Toc494368778"/>
      <w:bookmarkStart w:id="90" w:name="_Toc494368779"/>
      <w:bookmarkStart w:id="91" w:name="_Toc494368780"/>
      <w:bookmarkStart w:id="92" w:name="_Toc494368781"/>
      <w:bookmarkStart w:id="93" w:name="_Toc494368782"/>
      <w:bookmarkStart w:id="94" w:name="_Toc494368783"/>
      <w:bookmarkStart w:id="95" w:name="_Toc494368784"/>
      <w:bookmarkStart w:id="96" w:name="_Toc494368785"/>
      <w:bookmarkStart w:id="97" w:name="_Toc494368786"/>
      <w:bookmarkStart w:id="98" w:name="_Toc494368787"/>
      <w:bookmarkStart w:id="99" w:name="_Toc494368788"/>
      <w:bookmarkStart w:id="100" w:name="_Toc494368789"/>
      <w:bookmarkStart w:id="101" w:name="_Toc494368790"/>
      <w:bookmarkStart w:id="102" w:name="_Toc494368791"/>
      <w:bookmarkStart w:id="103" w:name="_Toc494368792"/>
      <w:bookmarkStart w:id="104" w:name="_Toc494368793"/>
      <w:bookmarkStart w:id="105" w:name="_Toc494368794"/>
      <w:bookmarkStart w:id="106" w:name="_Toc494368795"/>
      <w:bookmarkStart w:id="107" w:name="_Toc494368796"/>
      <w:bookmarkStart w:id="108" w:name="_Toc494368797"/>
      <w:bookmarkStart w:id="109" w:name="_Toc494368798"/>
      <w:bookmarkStart w:id="110" w:name="_Toc494368799"/>
      <w:bookmarkStart w:id="111" w:name="_Toc494368800"/>
      <w:bookmarkStart w:id="112" w:name="_Toc494368801"/>
      <w:bookmarkStart w:id="113" w:name="_Toc494368802"/>
      <w:bookmarkStart w:id="114" w:name="_Toc494368803"/>
      <w:bookmarkStart w:id="115" w:name="_Toc494368804"/>
      <w:bookmarkStart w:id="116" w:name="_Toc494368805"/>
      <w:bookmarkStart w:id="117" w:name="_Toc494368806"/>
      <w:bookmarkStart w:id="118" w:name="_Toc494368807"/>
      <w:bookmarkStart w:id="119" w:name="_Toc494368808"/>
      <w:bookmarkStart w:id="120" w:name="_Toc494368809"/>
      <w:bookmarkStart w:id="121" w:name="_Toc494368810"/>
      <w:bookmarkStart w:id="122" w:name="_Toc494368811"/>
      <w:bookmarkStart w:id="123" w:name="_Toc494368812"/>
      <w:bookmarkStart w:id="124" w:name="_Toc494368813"/>
      <w:bookmarkStart w:id="125" w:name="_Toc494368814"/>
      <w:bookmarkStart w:id="126" w:name="_Toc49436881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F778F9">
        <w:t>Strategic Vision</w:t>
      </w:r>
      <w:del w:id="127" w:author="Francis Zachariae" w:date="2021-11-01T10:35:00Z">
        <w:r w:rsidRPr="00F778F9" w:rsidDel="00A8462A">
          <w:delText xml:space="preserve"> for 2018-2026</w:delText>
        </w:r>
      </w:del>
      <w:bookmarkEnd w:id="126"/>
    </w:p>
    <w:p w14:paraId="70FCF906" w14:textId="77777777" w:rsidR="00F778F9" w:rsidRPr="00441393" w:rsidRDefault="00F778F9" w:rsidP="00F778F9">
      <w:pPr>
        <w:pStyle w:val="Sparationtitre2"/>
        <w:jc w:val="both"/>
      </w:pPr>
    </w:p>
    <w:p w14:paraId="33EA5696" w14:textId="4AF6C663" w:rsidR="000D5C59" w:rsidRDefault="000D5C59" w:rsidP="000D5C59">
      <w:pPr>
        <w:pStyle w:val="Textedesaisie"/>
      </w:pPr>
    </w:p>
    <w:p w14:paraId="0D62C94F" w14:textId="2463F4BE" w:rsidR="00550B46" w:rsidRPr="009F65BA" w:rsidRDefault="00550B46" w:rsidP="00550B46">
      <w:pPr>
        <w:pStyle w:val="Textedesaisie"/>
        <w:jc w:val="both"/>
      </w:pPr>
      <w:r>
        <w:t xml:space="preserve">The </w:t>
      </w:r>
      <w:r w:rsidR="003346D6">
        <w:t xml:space="preserve">draft </w:t>
      </w:r>
      <w:r>
        <w:t xml:space="preserve">Strategic Vision </w:t>
      </w:r>
      <w:del w:id="128" w:author="Francis Zachariae" w:date="2021-11-01T10:35:00Z">
        <w:r w:rsidDel="00A8462A">
          <w:delText xml:space="preserve">for 2018-2026 </w:delText>
        </w:r>
      </w:del>
      <w:r>
        <w:t xml:space="preserve">was approved by the Council meeting in its </w:t>
      </w:r>
      <w:ins w:id="129" w:author="Francis Zachariae" w:date="2021-11-01T10:36:00Z">
        <w:r w:rsidR="00A8462A">
          <w:t>76</w:t>
        </w:r>
      </w:ins>
      <w:del w:id="130" w:author="Francis Zachariae" w:date="2021-11-01T10:35:00Z">
        <w:r w:rsidDel="00A8462A">
          <w:delText>65</w:delText>
        </w:r>
      </w:del>
      <w:r w:rsidRPr="00CF16AB">
        <w:rPr>
          <w:vertAlign w:val="superscript"/>
        </w:rPr>
        <w:t>th</w:t>
      </w:r>
      <w:r>
        <w:t xml:space="preserve"> Session at IALA HQ in December 20</w:t>
      </w:r>
      <w:ins w:id="131" w:author="Francis Zachariae" w:date="2021-11-01T10:36:00Z">
        <w:r w:rsidR="00A8462A">
          <w:t>22</w:t>
        </w:r>
      </w:ins>
      <w:del w:id="132" w:author="Francis Zachariae" w:date="2021-11-01T10:36:00Z">
        <w:r w:rsidDel="00A8462A">
          <w:delText>17</w:delText>
        </w:r>
      </w:del>
      <w:r w:rsidR="003346D6">
        <w:t xml:space="preserve">, and approved by the IALA General Assembly on </w:t>
      </w:r>
      <w:ins w:id="133" w:author="Francis Zachariae" w:date="2021-11-01T10:36:00Z">
        <w:r w:rsidR="00A8462A">
          <w:t>XX June</w:t>
        </w:r>
      </w:ins>
      <w:del w:id="134" w:author="Francis Zachariae" w:date="2021-11-01T10:36:00Z">
        <w:r w:rsidR="003346D6" w:rsidDel="00A8462A">
          <w:delText>29 May</w:delText>
        </w:r>
      </w:del>
      <w:r w:rsidR="003346D6">
        <w:t xml:space="preserve"> 20</w:t>
      </w:r>
      <w:ins w:id="135" w:author="Francis Zachariae" w:date="2021-11-01T10:36:00Z">
        <w:r w:rsidR="00A8462A">
          <w:t>23</w:t>
        </w:r>
      </w:ins>
      <w:del w:id="136" w:author="Francis Zachariae" w:date="2021-11-01T10:36:00Z">
        <w:r w:rsidR="003346D6" w:rsidDel="00A8462A">
          <w:delText>18</w:delText>
        </w:r>
      </w:del>
      <w:r>
        <w:t xml:space="preserve">. It contains Purpose, Motto, Goals, and Strategies. </w:t>
      </w:r>
    </w:p>
    <w:p w14:paraId="7997DD59" w14:textId="77777777" w:rsidR="00116558" w:rsidRPr="00FF2964" w:rsidRDefault="00116558" w:rsidP="000D5C59">
      <w:pPr>
        <w:pStyle w:val="Textedesaisie"/>
      </w:pPr>
    </w:p>
    <w:p w14:paraId="400898A0" w14:textId="77777777" w:rsidR="00946044" w:rsidRPr="00613856" w:rsidRDefault="00946044" w:rsidP="000D5C59">
      <w:pPr>
        <w:pStyle w:val="Textedesaisie"/>
        <w:rPr>
          <w:b/>
        </w:rPr>
      </w:pPr>
      <w:r w:rsidRPr="00613856">
        <w:rPr>
          <w:b/>
        </w:rPr>
        <w:t>Purpose</w:t>
      </w:r>
    </w:p>
    <w:p w14:paraId="24D40DB0" w14:textId="77777777" w:rsidR="00946044" w:rsidRPr="00613856" w:rsidRDefault="00946044" w:rsidP="00946044">
      <w:pPr>
        <w:pStyle w:val="Sparationtitre1"/>
        <w:jc w:val="both"/>
      </w:pPr>
    </w:p>
    <w:p w14:paraId="75C3D04A" w14:textId="68D96605" w:rsidR="000D5C59" w:rsidRPr="00613856" w:rsidRDefault="00FF2FB6" w:rsidP="00946044">
      <w:pPr>
        <w:pStyle w:val="Textedesaisie"/>
        <w:spacing w:before="120"/>
        <w:jc w:val="both"/>
        <w:rPr>
          <w:color w:val="auto"/>
          <w:lang w:val="en-GB"/>
        </w:rPr>
      </w:pPr>
      <w:r w:rsidRPr="00613856">
        <w:rPr>
          <w:color w:val="auto"/>
          <w:lang w:val="en-GB"/>
        </w:rPr>
        <w:t>The aim of IALA is to foster the safe, economic and efficient movement of vessels, through improvement and harmonisation of aids to navigation worldwide and other appropriate means, for the benefit of the maritime community and the protection of the environment.</w:t>
      </w:r>
    </w:p>
    <w:p w14:paraId="772BCEC4" w14:textId="77777777" w:rsidR="00FF2FB6" w:rsidRPr="00613856" w:rsidRDefault="00FF2FB6" w:rsidP="00946044">
      <w:pPr>
        <w:pStyle w:val="Textedesaisie"/>
        <w:spacing w:before="120"/>
        <w:jc w:val="both"/>
        <w:rPr>
          <w:color w:val="auto"/>
          <w:lang w:val="en-GB"/>
        </w:rPr>
      </w:pPr>
    </w:p>
    <w:p w14:paraId="741AA416" w14:textId="77777777" w:rsidR="00946044" w:rsidRPr="00613856" w:rsidRDefault="00946044" w:rsidP="000D5C59">
      <w:pPr>
        <w:pStyle w:val="Textedesaisie"/>
        <w:rPr>
          <w:b/>
        </w:rPr>
      </w:pPr>
      <w:r w:rsidRPr="00613856">
        <w:rPr>
          <w:b/>
        </w:rPr>
        <w:t>Motto</w:t>
      </w:r>
    </w:p>
    <w:p w14:paraId="3D15CDEA" w14:textId="77777777" w:rsidR="00946044" w:rsidRPr="00613856" w:rsidRDefault="00946044" w:rsidP="00946044">
      <w:pPr>
        <w:pStyle w:val="Sparationtitre1"/>
        <w:jc w:val="both"/>
      </w:pPr>
    </w:p>
    <w:p w14:paraId="08894F78" w14:textId="4150772D" w:rsidR="00946044" w:rsidRPr="00613856" w:rsidRDefault="00946044" w:rsidP="00946044">
      <w:pPr>
        <w:pStyle w:val="Textedesaisie"/>
        <w:jc w:val="both"/>
        <w:rPr>
          <w:lang w:val="en-GB"/>
        </w:rPr>
      </w:pPr>
      <w:r w:rsidRPr="00613856">
        <w:rPr>
          <w:lang w:val="en-GB"/>
        </w:rPr>
        <w:t>"Successful</w:t>
      </w:r>
      <w:r w:rsidR="007C5657" w:rsidRPr="00613856">
        <w:rPr>
          <w:lang w:val="en-GB"/>
        </w:rPr>
        <w:t xml:space="preserve"> voyages, sustainable planet."</w:t>
      </w:r>
    </w:p>
    <w:p w14:paraId="16BA70AF" w14:textId="77777777" w:rsidR="000D5C59" w:rsidRPr="00613856" w:rsidRDefault="000D5C59" w:rsidP="00946044">
      <w:pPr>
        <w:pStyle w:val="Textedesaisie"/>
        <w:jc w:val="both"/>
        <w:rPr>
          <w:lang w:val="en-GB"/>
        </w:rPr>
      </w:pPr>
    </w:p>
    <w:p w14:paraId="0981A4FF" w14:textId="77777777" w:rsidR="00946044" w:rsidRPr="00613856" w:rsidRDefault="00946044" w:rsidP="000D5C59">
      <w:pPr>
        <w:pStyle w:val="Textedesaisie"/>
        <w:rPr>
          <w:b/>
        </w:rPr>
      </w:pPr>
      <w:r w:rsidRPr="00613856">
        <w:rPr>
          <w:b/>
        </w:rPr>
        <w:t>Goals</w:t>
      </w:r>
    </w:p>
    <w:p w14:paraId="4DA37FAF" w14:textId="77777777" w:rsidR="00946044" w:rsidRPr="00613856" w:rsidRDefault="00946044" w:rsidP="00946044">
      <w:pPr>
        <w:pStyle w:val="Sparationtitre1"/>
        <w:jc w:val="both"/>
      </w:pPr>
    </w:p>
    <w:p w14:paraId="7C99F8B2" w14:textId="39BDC00F" w:rsidR="00FF2FB6" w:rsidRPr="00613856" w:rsidRDefault="00FF2FB6" w:rsidP="00D21455">
      <w:pPr>
        <w:pStyle w:val="Textedesaisie"/>
        <w:spacing w:before="120"/>
        <w:jc w:val="both"/>
        <w:rPr>
          <w:lang w:val="en-GB"/>
        </w:rPr>
      </w:pPr>
      <w:r w:rsidRPr="00613856">
        <w:rPr>
          <w:lang w:val="en-GB"/>
        </w:rPr>
        <w:t xml:space="preserve">G1 – Marine Aids to </w:t>
      </w:r>
      <w:r w:rsidR="00043548" w:rsidRPr="00613856">
        <w:rPr>
          <w:lang w:val="en-GB"/>
        </w:rPr>
        <w:t>Navigation</w:t>
      </w:r>
      <w:r w:rsidRPr="00613856">
        <w:rPr>
          <w:lang w:val="en-GB"/>
        </w:rPr>
        <w:t xml:space="preserve"> are </w:t>
      </w:r>
      <w:r w:rsidR="00A75776">
        <w:rPr>
          <w:lang w:val="en-GB"/>
        </w:rPr>
        <w:t xml:space="preserve">developed and </w:t>
      </w:r>
      <w:r w:rsidRPr="00613856">
        <w:rPr>
          <w:lang w:val="en-GB"/>
        </w:rPr>
        <w:t>harmonised through international cooperation and the provision of standards.</w:t>
      </w:r>
    </w:p>
    <w:p w14:paraId="39E6B847" w14:textId="556854C5" w:rsidR="00FF2FB6" w:rsidRPr="00613856" w:rsidRDefault="00FF2FB6" w:rsidP="00D21455">
      <w:pPr>
        <w:pStyle w:val="Textedesaisie"/>
        <w:spacing w:before="120"/>
        <w:jc w:val="both"/>
        <w:rPr>
          <w:lang w:val="en-GB"/>
        </w:rPr>
      </w:pPr>
      <w:r w:rsidRPr="00613856">
        <w:rPr>
          <w:lang w:val="en-GB"/>
        </w:rPr>
        <w:t xml:space="preserve">G2 - </w:t>
      </w:r>
      <w:r w:rsidR="00C520FB" w:rsidRPr="00C520FB">
        <w:rPr>
          <w:lang w:val="en-GB"/>
        </w:rPr>
        <w:t>All coastal states have contributed to a sustainable and efficient global network of Marine Aids to Navigation through capacity building and the sharing of expertise.</w:t>
      </w:r>
    </w:p>
    <w:p w14:paraId="280EEE6D" w14:textId="77777777" w:rsidR="000D5C59" w:rsidRPr="00613856" w:rsidRDefault="000D5C59" w:rsidP="00946044">
      <w:pPr>
        <w:pStyle w:val="Textedesaisie"/>
        <w:spacing w:before="120"/>
        <w:jc w:val="both"/>
        <w:rPr>
          <w:lang w:val="en-GB"/>
        </w:rPr>
      </w:pPr>
    </w:p>
    <w:p w14:paraId="5FDD9A1F" w14:textId="77777777" w:rsidR="0004537F" w:rsidRPr="00613856" w:rsidRDefault="0004537F" w:rsidP="000D5C59">
      <w:pPr>
        <w:pStyle w:val="Textedesaisie"/>
        <w:rPr>
          <w:b/>
        </w:rPr>
      </w:pPr>
      <w:r w:rsidRPr="00613856">
        <w:rPr>
          <w:b/>
        </w:rPr>
        <w:t>Strategies</w:t>
      </w:r>
    </w:p>
    <w:p w14:paraId="536E7EE3" w14:textId="77777777" w:rsidR="0004537F" w:rsidRPr="00613856" w:rsidRDefault="0004537F" w:rsidP="0004537F">
      <w:pPr>
        <w:pStyle w:val="Sparationtitre1"/>
        <w:jc w:val="both"/>
      </w:pPr>
    </w:p>
    <w:p w14:paraId="5638C5A5" w14:textId="18E00A55" w:rsidR="00043548" w:rsidRPr="00613856" w:rsidRDefault="00043548" w:rsidP="00CF16AB">
      <w:pPr>
        <w:pStyle w:val="Textedesaisie"/>
        <w:spacing w:before="120"/>
        <w:rPr>
          <w:strike/>
          <w:color w:val="auto"/>
          <w:lang w:val="en-GB"/>
        </w:rPr>
      </w:pPr>
      <w:r w:rsidRPr="00613856">
        <w:rPr>
          <w:color w:val="auto"/>
          <w:lang w:val="en-GB"/>
        </w:rPr>
        <w:t xml:space="preserve">S1 - Develop </w:t>
      </w:r>
      <w:r w:rsidR="00A532CE" w:rsidRPr="00613856">
        <w:rPr>
          <w:color w:val="auto"/>
          <w:lang w:val="en-GB"/>
        </w:rPr>
        <w:t>s</w:t>
      </w:r>
      <w:r w:rsidRPr="00613856">
        <w:rPr>
          <w:color w:val="auto"/>
          <w:lang w:val="en-GB"/>
        </w:rPr>
        <w:t xml:space="preserve">tandards suitable for direct citation by States, in areas deemed important by the General Assembly, and the related </w:t>
      </w:r>
      <w:ins w:id="137" w:author="Francis Zachariae" w:date="2021-11-01T10:37:00Z">
        <w:r w:rsidR="00A8462A">
          <w:rPr>
            <w:color w:val="auto"/>
            <w:lang w:val="en-GB"/>
          </w:rPr>
          <w:t>r</w:t>
        </w:r>
      </w:ins>
      <w:del w:id="138" w:author="Francis Zachariae" w:date="2021-11-01T10:37:00Z">
        <w:r w:rsidRPr="00613856" w:rsidDel="00A8462A">
          <w:rPr>
            <w:color w:val="auto"/>
            <w:lang w:val="en-GB"/>
          </w:rPr>
          <w:delText>R</w:delText>
        </w:r>
      </w:del>
      <w:r w:rsidRPr="00613856">
        <w:rPr>
          <w:color w:val="auto"/>
          <w:lang w:val="en-GB"/>
        </w:rPr>
        <w:t xml:space="preserve">ecommendations and </w:t>
      </w:r>
      <w:ins w:id="139" w:author="Francis Zachariae" w:date="2021-11-01T10:37:00Z">
        <w:r w:rsidR="00A8462A">
          <w:rPr>
            <w:color w:val="auto"/>
            <w:lang w:val="en-GB"/>
          </w:rPr>
          <w:t>g</w:t>
        </w:r>
      </w:ins>
      <w:del w:id="140" w:author="Francis Zachariae" w:date="2021-11-01T10:37:00Z">
        <w:r w:rsidRPr="00613856" w:rsidDel="00A8462A">
          <w:rPr>
            <w:color w:val="auto"/>
            <w:lang w:val="en-GB"/>
          </w:rPr>
          <w:delText>G</w:delText>
        </w:r>
      </w:del>
      <w:r w:rsidRPr="00613856">
        <w:rPr>
          <w:color w:val="auto"/>
          <w:lang w:val="en-GB"/>
        </w:rPr>
        <w:t>uidelines.</w:t>
      </w:r>
    </w:p>
    <w:p w14:paraId="70D25DAE" w14:textId="36CA3314" w:rsidR="00043548" w:rsidRPr="00613856" w:rsidRDefault="00043548" w:rsidP="00CF16AB">
      <w:pPr>
        <w:pStyle w:val="Textedesaisie"/>
        <w:spacing w:before="120"/>
        <w:rPr>
          <w:color w:val="auto"/>
          <w:lang w:val="en-GB"/>
        </w:rPr>
      </w:pPr>
      <w:r w:rsidRPr="00613856">
        <w:rPr>
          <w:color w:val="auto"/>
          <w:lang w:val="en-GB"/>
        </w:rPr>
        <w:lastRenderedPageBreak/>
        <w:t xml:space="preserve">S2 - Position IALA as the source of standards, knowledge, and expertise that will enable States to provide Marine Aids to Navigation, in accordance with relevant international obligations and recommendations. </w:t>
      </w:r>
    </w:p>
    <w:p w14:paraId="094E3EC7" w14:textId="44DCD21D" w:rsidR="00043548" w:rsidRPr="00613856" w:rsidRDefault="00043548" w:rsidP="00CF16AB">
      <w:pPr>
        <w:pStyle w:val="Textedesaisie"/>
        <w:spacing w:before="120"/>
        <w:rPr>
          <w:color w:val="auto"/>
          <w:lang w:val="en-GB"/>
        </w:rPr>
      </w:pPr>
      <w:r w:rsidRPr="00613856">
        <w:rPr>
          <w:color w:val="auto"/>
          <w:lang w:val="en-GB"/>
        </w:rPr>
        <w:t xml:space="preserve">S3 - </w:t>
      </w:r>
      <w:r w:rsidRPr="001736D9">
        <w:rPr>
          <w:color w:val="auto"/>
          <w:lang w:val="en-GB"/>
        </w:rPr>
        <w:t xml:space="preserve">Coordinate the further development of Marine Aids to Navigation, </w:t>
      </w:r>
      <w:del w:id="141" w:author="Francis Zachariae" w:date="2021-11-01T10:42:00Z">
        <w:r w:rsidR="00436AC1" w:rsidRPr="001736D9" w:rsidDel="00E31074">
          <w:delText>taking into account</w:delText>
        </w:r>
      </w:del>
      <w:ins w:id="142" w:author="Francis Zachariae" w:date="2021-11-01T10:42:00Z">
        <w:r w:rsidR="00E31074" w:rsidRPr="001736D9">
          <w:t>considering</w:t>
        </w:r>
      </w:ins>
      <w:r w:rsidR="00436AC1" w:rsidRPr="001736D9">
        <w:t xml:space="preserve"> evolving operational and functional requirement</w:t>
      </w:r>
      <w:r w:rsidR="00D75ACC">
        <w:t>s</w:t>
      </w:r>
      <w:r w:rsidR="00436AC1" w:rsidRPr="001736D9">
        <w:t>, new techniques,</w:t>
      </w:r>
      <w:r w:rsidRPr="001736D9">
        <w:rPr>
          <w:color w:val="auto"/>
          <w:lang w:val="en-GB"/>
        </w:rPr>
        <w:t xml:space="preserve"> new t</w:t>
      </w:r>
      <w:r w:rsidR="00436AC1" w:rsidRPr="001736D9">
        <w:rPr>
          <w:color w:val="auto"/>
          <w:lang w:val="en-GB"/>
        </w:rPr>
        <w:t>echnologies and sustainability</w:t>
      </w:r>
      <w:r w:rsidR="00436AC1">
        <w:rPr>
          <w:color w:val="auto"/>
          <w:lang w:val="en-GB"/>
        </w:rPr>
        <w:t>.</w:t>
      </w:r>
    </w:p>
    <w:p w14:paraId="225CAC5C" w14:textId="06164D87" w:rsidR="00043548" w:rsidRPr="00613856" w:rsidRDefault="00043548" w:rsidP="00CF16AB">
      <w:pPr>
        <w:pStyle w:val="Textedesaisie"/>
        <w:spacing w:before="120"/>
        <w:rPr>
          <w:color w:val="auto"/>
          <w:lang w:val="en-GB"/>
        </w:rPr>
      </w:pPr>
      <w:r w:rsidRPr="00613856">
        <w:rPr>
          <w:color w:val="auto"/>
          <w:lang w:val="en-GB"/>
        </w:rPr>
        <w:t xml:space="preserve">S4 - Continue to develop capacity building activities to improve the global provision of Marine Aids to Navigation. </w:t>
      </w:r>
    </w:p>
    <w:p w14:paraId="60ADD263" w14:textId="77777777" w:rsidR="00E31074" w:rsidRDefault="00E31074" w:rsidP="00CF16AB">
      <w:pPr>
        <w:pStyle w:val="Textedesaisie"/>
        <w:spacing w:before="120"/>
        <w:rPr>
          <w:ins w:id="143" w:author="Francis Zachariae" w:date="2021-11-01T10:42:00Z"/>
          <w:color w:val="auto"/>
          <w:lang w:val="en-GB"/>
        </w:rPr>
      </w:pPr>
    </w:p>
    <w:p w14:paraId="41F66EB9" w14:textId="77777777" w:rsidR="00E31074" w:rsidRDefault="00E31074" w:rsidP="00CF16AB">
      <w:pPr>
        <w:pStyle w:val="Textedesaisie"/>
        <w:spacing w:before="120"/>
        <w:rPr>
          <w:ins w:id="144" w:author="Francis Zachariae" w:date="2021-11-01T10:42:00Z"/>
          <w:color w:val="auto"/>
          <w:lang w:val="en-GB"/>
        </w:rPr>
      </w:pPr>
    </w:p>
    <w:p w14:paraId="62884E67" w14:textId="39385A8C" w:rsidR="00043548" w:rsidRPr="00613856" w:rsidRDefault="00043548" w:rsidP="00CF16AB">
      <w:pPr>
        <w:pStyle w:val="Textedesaisie"/>
        <w:spacing w:before="120"/>
        <w:rPr>
          <w:color w:val="auto"/>
          <w:lang w:val="en-GB"/>
        </w:rPr>
      </w:pPr>
      <w:r w:rsidRPr="00613856">
        <w:rPr>
          <w:color w:val="auto"/>
          <w:lang w:val="en-GB"/>
        </w:rPr>
        <w:t>S5 - Harmonise the information structure</w:t>
      </w:r>
      <w:r w:rsidR="00A75776">
        <w:rPr>
          <w:color w:val="auto"/>
          <w:lang w:val="en-GB"/>
        </w:rPr>
        <w:t xml:space="preserve"> </w:t>
      </w:r>
      <w:r w:rsidRPr="00613856">
        <w:rPr>
          <w:color w:val="auto"/>
          <w:lang w:val="en-GB"/>
        </w:rPr>
        <w:t xml:space="preserve">and communications for </w:t>
      </w:r>
      <w:r w:rsidR="00A75776">
        <w:rPr>
          <w:color w:val="auto"/>
          <w:lang w:val="en-GB"/>
        </w:rPr>
        <w:t>future navigation</w:t>
      </w:r>
      <w:r w:rsidRPr="00613856">
        <w:rPr>
          <w:color w:val="auto"/>
          <w:lang w:val="en-GB"/>
        </w:rPr>
        <w:t xml:space="preserve"> by creating standards, and by cooperation with other international organisations, to achieve worldwide interoperability of shore and ship systems. </w:t>
      </w:r>
    </w:p>
    <w:p w14:paraId="59134A09" w14:textId="25671C96" w:rsidR="00043548" w:rsidRPr="00613856" w:rsidRDefault="00043548" w:rsidP="00CF16AB">
      <w:pPr>
        <w:pStyle w:val="Textedesaisie"/>
        <w:spacing w:before="120"/>
        <w:rPr>
          <w:color w:val="auto"/>
          <w:lang w:val="en-GB"/>
        </w:rPr>
      </w:pPr>
      <w:r w:rsidRPr="00613856">
        <w:rPr>
          <w:color w:val="auto"/>
          <w:lang w:val="en-GB"/>
        </w:rPr>
        <w:t>S6 - Improve and harmonise the delivery of VTS globally and in a manner consistent with international conventions, national legislation and public e</w:t>
      </w:r>
      <w:r w:rsidR="006357E1" w:rsidRPr="00613856">
        <w:rPr>
          <w:color w:val="auto"/>
          <w:lang w:val="en-GB"/>
        </w:rPr>
        <w:t>xpectations,</w:t>
      </w:r>
      <w:r w:rsidR="0020734D" w:rsidRPr="00613856">
        <w:rPr>
          <w:color w:val="auto"/>
          <w:lang w:val="en-GB"/>
        </w:rPr>
        <w:t xml:space="preserve"> to ensure the safety and efficiency of vessel traffic and to protect the environment. </w:t>
      </w:r>
      <w:r w:rsidRPr="00613856">
        <w:rPr>
          <w:color w:val="auto"/>
          <w:lang w:val="en-GB"/>
        </w:rPr>
        <w:t xml:space="preserve"> </w:t>
      </w:r>
    </w:p>
    <w:p w14:paraId="6DB54ECD" w14:textId="779D183F" w:rsidR="00043548" w:rsidRPr="00613856" w:rsidRDefault="00043548" w:rsidP="00CF16AB">
      <w:pPr>
        <w:pStyle w:val="Textedesaisie"/>
        <w:spacing w:before="120"/>
        <w:rPr>
          <w:lang w:val="en-GB"/>
        </w:rPr>
      </w:pPr>
      <w:r w:rsidRPr="00613856">
        <w:rPr>
          <w:lang w:val="en-GB"/>
        </w:rPr>
        <w:t xml:space="preserve">S7 </w:t>
      </w:r>
      <w:del w:id="145" w:author="Francis Zachariae" w:date="2021-11-01T10:39:00Z">
        <w:r w:rsidRPr="00613856" w:rsidDel="00A8462A">
          <w:rPr>
            <w:lang w:val="en-GB"/>
          </w:rPr>
          <w:delText>-</w:delText>
        </w:r>
      </w:del>
      <w:ins w:id="146" w:author="Francis Zachariae" w:date="2021-11-01T10:39:00Z">
        <w:r w:rsidR="00A8462A">
          <w:rPr>
            <w:lang w:val="en-GB"/>
          </w:rPr>
          <w:t>–</w:t>
        </w:r>
      </w:ins>
      <w:r w:rsidRPr="00613856">
        <w:rPr>
          <w:lang w:val="en-GB"/>
        </w:rPr>
        <w:t xml:space="preserve"> </w:t>
      </w:r>
      <w:del w:id="147" w:author="Francis Zachariae" w:date="2021-11-01T10:38:00Z">
        <w:r w:rsidRPr="00613856" w:rsidDel="00A8462A">
          <w:rPr>
            <w:lang w:val="en-GB"/>
          </w:rPr>
          <w:delText>Work towards the</w:delText>
        </w:r>
      </w:del>
      <w:ins w:id="148" w:author="Francis Zachariae" w:date="2021-11-01T10:38:00Z">
        <w:r w:rsidR="00A8462A">
          <w:rPr>
            <w:lang w:val="en-GB"/>
          </w:rPr>
          <w:t>En</w:t>
        </w:r>
      </w:ins>
      <w:ins w:id="149" w:author="Francis Zachariae" w:date="2021-11-01T10:39:00Z">
        <w:r w:rsidR="00A8462A">
          <w:rPr>
            <w:lang w:val="en-GB"/>
          </w:rPr>
          <w:t xml:space="preserve">sure a </w:t>
        </w:r>
      </w:ins>
      <w:ins w:id="150" w:author="Francis Zachariae" w:date="2021-11-01T10:42:00Z">
        <w:r w:rsidR="00E31074">
          <w:rPr>
            <w:lang w:val="en-GB"/>
          </w:rPr>
          <w:t>successful</w:t>
        </w:r>
      </w:ins>
      <w:r w:rsidRPr="00613856">
        <w:rPr>
          <w:lang w:val="en-GB"/>
        </w:rPr>
        <w:t xml:space="preserve"> transformation of IALA into an IGO, to enable the organi</w:t>
      </w:r>
      <w:r w:rsidR="00FF2964">
        <w:rPr>
          <w:lang w:val="en-GB"/>
        </w:rPr>
        <w:t>z</w:t>
      </w:r>
      <w:r w:rsidRPr="00613856">
        <w:rPr>
          <w:lang w:val="en-GB"/>
        </w:rPr>
        <w:t xml:space="preserve">ation to </w:t>
      </w:r>
      <w:r w:rsidR="00FF2964">
        <w:rPr>
          <w:lang w:val="en-GB"/>
        </w:rPr>
        <w:t>achieve</w:t>
      </w:r>
      <w:r w:rsidR="00FF2964" w:rsidRPr="00613856">
        <w:rPr>
          <w:lang w:val="en-GB"/>
        </w:rPr>
        <w:t xml:space="preserve"> </w:t>
      </w:r>
      <w:r w:rsidRPr="00613856">
        <w:rPr>
          <w:lang w:val="en-GB"/>
        </w:rPr>
        <w:t xml:space="preserve">its </w:t>
      </w:r>
      <w:r w:rsidR="00FF2964">
        <w:rPr>
          <w:lang w:val="en-GB"/>
        </w:rPr>
        <w:t>aim</w:t>
      </w:r>
      <w:r w:rsidR="004E5DD0">
        <w:rPr>
          <w:lang w:val="en-GB"/>
        </w:rPr>
        <w:t xml:space="preserve"> and</w:t>
      </w:r>
      <w:r w:rsidR="00FF2964">
        <w:rPr>
          <w:lang w:val="en-GB"/>
        </w:rPr>
        <w:t xml:space="preserve"> </w:t>
      </w:r>
      <w:r w:rsidR="004E5DD0">
        <w:rPr>
          <w:lang w:val="en-GB"/>
        </w:rPr>
        <w:t>objectives.</w:t>
      </w:r>
    </w:p>
    <w:p w14:paraId="23076589" w14:textId="77777777" w:rsidR="00043548" w:rsidRPr="00613856" w:rsidRDefault="00043548" w:rsidP="00CF16AB">
      <w:pPr>
        <w:pStyle w:val="Textedesaisie"/>
        <w:spacing w:before="120"/>
        <w:rPr>
          <w:lang w:val="en-GB"/>
        </w:rPr>
      </w:pPr>
      <w:r w:rsidRPr="00613856">
        <w:rPr>
          <w:lang w:val="en-GB"/>
        </w:rPr>
        <w:t>S8 - Ensure that the resources and capabilities of the Secretariat are sufficient to enable IALA and its committees and organs to reach its goals.</w:t>
      </w:r>
    </w:p>
    <w:p w14:paraId="3DCBF5EC" w14:textId="5F750B2A" w:rsidR="00D75ACC" w:rsidRDefault="00D75ACC">
      <w:pPr>
        <w:spacing w:after="200" w:line="276" w:lineRule="auto"/>
        <w:rPr>
          <w:color w:val="000000" w:themeColor="text1"/>
          <w:sz w:val="22"/>
          <w:lang w:val="en-GB"/>
        </w:rPr>
      </w:pPr>
      <w:r>
        <w:rPr>
          <w:lang w:val="en-GB"/>
        </w:rPr>
        <w:br w:type="page"/>
      </w:r>
    </w:p>
    <w:p w14:paraId="283A2407" w14:textId="77777777" w:rsidR="0004537F" w:rsidRPr="00FF2964" w:rsidRDefault="0004537F" w:rsidP="00946044">
      <w:pPr>
        <w:pStyle w:val="Textedesaisie"/>
        <w:spacing w:before="120"/>
        <w:jc w:val="both"/>
        <w:rPr>
          <w:lang w:val="en-GB"/>
        </w:rPr>
      </w:pPr>
    </w:p>
    <w:p w14:paraId="522C9139" w14:textId="77777777" w:rsidR="00946044" w:rsidRDefault="00946044">
      <w:pPr>
        <w:spacing w:after="200" w:line="276" w:lineRule="auto"/>
        <w:rPr>
          <w:color w:val="000000" w:themeColor="text1"/>
          <w:sz w:val="22"/>
        </w:rPr>
      </w:pPr>
    </w:p>
    <w:p w14:paraId="075F5661" w14:textId="77777777" w:rsidR="00F778F9" w:rsidRPr="00F778F9" w:rsidRDefault="00F778F9" w:rsidP="00F778F9">
      <w:pPr>
        <w:pStyle w:val="Textedesaisie"/>
        <w:jc w:val="both"/>
        <w:sectPr w:rsidR="00F778F9" w:rsidRPr="00F778F9" w:rsidSect="00CF1691">
          <w:headerReference w:type="default" r:id="rId18"/>
          <w:footerReference w:type="default" r:id="rId19"/>
          <w:pgSz w:w="11906" w:h="16838" w:code="9"/>
          <w:pgMar w:top="567" w:right="794" w:bottom="567" w:left="907" w:header="567" w:footer="567" w:gutter="0"/>
          <w:cols w:space="708"/>
          <w:docGrid w:linePitch="360"/>
        </w:sectPr>
      </w:pPr>
    </w:p>
    <w:p w14:paraId="6F8189C6" w14:textId="77777777" w:rsidR="00666061" w:rsidRDefault="00666061" w:rsidP="00FD21B0">
      <w:pPr>
        <w:pStyle w:val="Textedesaisie"/>
      </w:pPr>
    </w:p>
    <w:sectPr w:rsidR="00666061" w:rsidSect="00EB6F3C">
      <w:headerReference w:type="default" r:id="rId20"/>
      <w:footerReference w:type="default" r:id="rId21"/>
      <w:pgSz w:w="11906" w:h="16838" w:code="9"/>
      <w:pgMar w:top="567" w:right="794" w:bottom="567" w:left="90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16F9A" w14:textId="77777777" w:rsidR="00C75E62" w:rsidRDefault="00C75E62" w:rsidP="003274DB">
      <w:r>
        <w:separator/>
      </w:r>
    </w:p>
  </w:endnote>
  <w:endnote w:type="continuationSeparator" w:id="0">
    <w:p w14:paraId="45BB285C" w14:textId="77777777" w:rsidR="00C75E62" w:rsidRDefault="00C75E62"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EE134" w14:textId="77777777" w:rsidR="00AC00B6" w:rsidRDefault="00AC00B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E0805" w14:textId="77777777" w:rsidR="00AC00B6" w:rsidRDefault="00AC00B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C1057" w14:textId="77777777" w:rsidR="00AC00B6" w:rsidRDefault="00AC00B6">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BE6AC" w14:textId="77777777" w:rsidR="00EB6F3C" w:rsidRDefault="00EB6F3C" w:rsidP="008747E0">
    <w:pPr>
      <w:pStyle w:val="Pieddepage"/>
      <w:rPr>
        <w:lang w:val="en-GB"/>
      </w:rPr>
    </w:pPr>
  </w:p>
  <w:p w14:paraId="093D2137" w14:textId="06AF021B" w:rsidR="00AF159C" w:rsidRDefault="00AF159C" w:rsidP="00D75ACC">
    <w:pPr>
      <w:pStyle w:val="Pieddepage"/>
      <w:tabs>
        <w:tab w:val="left" w:pos="1763"/>
      </w:tabs>
      <w:rPr>
        <w:lang w:val="en-GB"/>
      </w:rPr>
    </w:pPr>
  </w:p>
  <w:p w14:paraId="092FEE76" w14:textId="77777777" w:rsidR="00AF159C" w:rsidRPr="00ED2A8D" w:rsidRDefault="00AF159C" w:rsidP="008747E0">
    <w:pPr>
      <w:pStyle w:val="Pieddepage"/>
      <w:rPr>
        <w:lang w:val="en-GB"/>
      </w:rPr>
    </w:pPr>
  </w:p>
  <w:p w14:paraId="0EDBD02E" w14:textId="77777777" w:rsidR="00EB6F3C" w:rsidRPr="00ED2A8D" w:rsidRDefault="00EB6F3C" w:rsidP="008747E0">
    <w:pPr>
      <w:pStyle w:val="Pieddepage"/>
      <w:rPr>
        <w:lang w:val="en-GB"/>
      </w:rPr>
    </w:pPr>
  </w:p>
  <w:tbl>
    <w:tblPr>
      <w:tblStyle w:val="Grilledutableau"/>
      <w:tblpPr w:leftFromText="142" w:rightFromText="142" w:horzAnchor="margin" w:tblpXSpec="center" w:tblpYSpec="bottom"/>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87"/>
      <w:gridCol w:w="709"/>
      <w:gridCol w:w="3274"/>
    </w:tblGrid>
    <w:tr w:rsidR="007715E8" w14:paraId="7CD74BE2" w14:textId="77777777" w:rsidTr="00441393">
      <w:trPr>
        <w:trHeight w:hRule="exact" w:val="227"/>
      </w:trPr>
      <w:tc>
        <w:tcPr>
          <w:tcW w:w="10205" w:type="dxa"/>
          <w:gridSpan w:val="3"/>
          <w:tcBorders>
            <w:top w:val="single" w:sz="8" w:space="0" w:color="00558C" w:themeColor="accent1"/>
          </w:tcBorders>
        </w:tcPr>
        <w:p w14:paraId="21CE27BD" w14:textId="77777777" w:rsidR="007715E8" w:rsidRPr="00AF159C" w:rsidRDefault="007715E8" w:rsidP="00041A86">
          <w:pPr>
            <w:pStyle w:val="Pieddepage"/>
            <w:spacing w:line="180" w:lineRule="exact"/>
            <w:rPr>
              <w:sz w:val="15"/>
              <w:szCs w:val="15"/>
              <w:lang w:val="en-GB"/>
            </w:rPr>
          </w:pPr>
        </w:p>
      </w:tc>
    </w:tr>
    <w:tr w:rsidR="007715E8" w14:paraId="4B3B41E5" w14:textId="77777777" w:rsidTr="00B67422">
      <w:trPr>
        <w:trHeight w:val="540"/>
      </w:trPr>
      <w:tc>
        <w:tcPr>
          <w:tcW w:w="5725" w:type="dxa"/>
        </w:tcPr>
        <w:p w14:paraId="6A870F37" w14:textId="13FE05C7" w:rsidR="00CF1691" w:rsidRPr="00A96EDD" w:rsidRDefault="002E2F29" w:rsidP="00903A7F">
          <w:pPr>
            <w:pStyle w:val="Texteautomatique"/>
            <w:framePr w:hSpace="0" w:wrap="auto" w:hAnchor="text" w:xAlign="left" w:yAlign="inline"/>
            <w:suppressOverlap w:val="0"/>
          </w:pPr>
          <w:fldSimple w:instr=" STYLEREF  &quot;Titre du document&quot;  \* MERGEFORMAT ">
            <w:r w:rsidR="00D44703">
              <w:rPr>
                <w:noProof/>
              </w:rPr>
              <w:t>Strategic Vision for the Period 2018-2026</w:t>
            </w:r>
          </w:fldSimple>
        </w:p>
      </w:tc>
      <w:tc>
        <w:tcPr>
          <w:tcW w:w="796" w:type="dxa"/>
        </w:tcPr>
        <w:p w14:paraId="5A5FA365" w14:textId="77777777" w:rsidR="007715E8" w:rsidRPr="00AF159C" w:rsidRDefault="007715E8" w:rsidP="00041A86">
          <w:pPr>
            <w:pStyle w:val="Pieddepage"/>
            <w:spacing w:line="180" w:lineRule="exact"/>
            <w:rPr>
              <w:sz w:val="15"/>
              <w:szCs w:val="15"/>
              <w:lang w:val="en-GB"/>
            </w:rPr>
          </w:pPr>
        </w:p>
      </w:tc>
      <w:tc>
        <w:tcPr>
          <w:tcW w:w="3684" w:type="dxa"/>
          <w:vAlign w:val="bottom"/>
        </w:tcPr>
        <w:p w14:paraId="220C418B" w14:textId="701092A9" w:rsidR="007715E8" w:rsidRPr="007715E8" w:rsidRDefault="00B67422" w:rsidP="00441393">
          <w:pPr>
            <w:pStyle w:val="Numrotationdepage"/>
          </w:pPr>
          <w:r w:rsidRPr="00B67422">
            <w:rPr>
              <w:b/>
              <w:color w:val="FFE500"/>
              <w:sz w:val="20"/>
              <w:szCs w:val="20"/>
            </w:rPr>
            <w:t>___</w:t>
          </w:r>
          <w:proofErr w:type="gramStart"/>
          <w:r w:rsidRPr="00B67422">
            <w:rPr>
              <w:b/>
              <w:color w:val="FFE500"/>
              <w:sz w:val="20"/>
              <w:szCs w:val="20"/>
            </w:rPr>
            <w:t>_</w:t>
          </w:r>
          <w:r>
            <w:t xml:space="preserve">  </w:t>
          </w:r>
          <w:r w:rsidR="007715E8" w:rsidRPr="00441393">
            <w:t>P</w:t>
          </w:r>
          <w:proofErr w:type="gramEnd"/>
          <w:r w:rsidR="007715E8" w:rsidRPr="00441393">
            <w:t xml:space="preserve"> </w:t>
          </w:r>
          <w:r w:rsidR="007715E8" w:rsidRPr="007715E8">
            <w:fldChar w:fldCharType="begin"/>
          </w:r>
          <w:r w:rsidR="007715E8" w:rsidRPr="007715E8">
            <w:instrText xml:space="preserve"> PAGE   \* MERGEFORMAT </w:instrText>
          </w:r>
          <w:r w:rsidR="007715E8" w:rsidRPr="007715E8">
            <w:fldChar w:fldCharType="separate"/>
          </w:r>
          <w:r w:rsidR="00D52A30">
            <w:rPr>
              <w:noProof/>
            </w:rPr>
            <w:t>4</w:t>
          </w:r>
          <w:r w:rsidR="007715E8" w:rsidRPr="007715E8">
            <w:fldChar w:fldCharType="end"/>
          </w:r>
        </w:p>
      </w:tc>
    </w:tr>
  </w:tbl>
  <w:p w14:paraId="3B5BC436" w14:textId="77777777" w:rsidR="00EB6F3C" w:rsidRPr="00ED2A8D" w:rsidRDefault="00EB6F3C" w:rsidP="008747E0">
    <w:pPr>
      <w:pStyle w:val="Pieddepage"/>
      <w:rPr>
        <w:lang w:val="en-GB"/>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B02F" w14:textId="77777777" w:rsidR="00C07FB3" w:rsidRDefault="00C07FB3" w:rsidP="00C07FB3">
    <w:pPr>
      <w:pStyle w:val="Pieddepage"/>
      <w:rPr>
        <w:lang w:val="fr-FR"/>
      </w:rPr>
    </w:pPr>
  </w:p>
  <w:p w14:paraId="5155C939" w14:textId="77777777" w:rsidR="00832633" w:rsidRPr="00832633" w:rsidRDefault="00832633" w:rsidP="00C07FB3">
    <w:pPr>
      <w:pStyle w:val="Pieddepag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26688" w14:textId="77777777" w:rsidR="00C75E62" w:rsidRDefault="00C75E62" w:rsidP="003274DB">
      <w:r>
        <w:separator/>
      </w:r>
    </w:p>
  </w:footnote>
  <w:footnote w:type="continuationSeparator" w:id="0">
    <w:p w14:paraId="1B8B28FC" w14:textId="77777777" w:rsidR="00C75E62" w:rsidRDefault="00C75E62"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A8764" w14:textId="77777777" w:rsidR="00AC00B6" w:rsidRDefault="00AC00B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3816F" w14:textId="4F45B16B" w:rsidR="00011472" w:rsidRPr="002E2F29" w:rsidRDefault="00CF1691" w:rsidP="00EE4AB0">
    <w:pPr>
      <w:pStyle w:val="En-tte"/>
      <w:jc w:val="right"/>
      <w:rPr>
        <w:color w:val="F2F2F2" w:themeColor="background1" w:themeShade="F2"/>
        <w:sz w:val="28"/>
        <w:szCs w:val="28"/>
      </w:rPr>
    </w:pPr>
    <w:r w:rsidRPr="002E2F29">
      <w:rPr>
        <w:noProof/>
        <w:color w:val="F2F2F2" w:themeColor="background1" w:themeShade="F2"/>
        <w:sz w:val="28"/>
        <w:szCs w:val="28"/>
        <w:lang w:val="fr-FR" w:eastAsia="fr-FR"/>
      </w:rPr>
      <w:drawing>
        <wp:anchor distT="0" distB="0" distL="114300" distR="114300" simplePos="0" relativeHeight="251667968" behindDoc="1" locked="0" layoutInCell="1" allowOverlap="1" wp14:anchorId="6D8E5489" wp14:editId="084E0A2D">
          <wp:simplePos x="0" y="0"/>
          <wp:positionH relativeFrom="page">
            <wp:posOffset>215900</wp:posOffset>
          </wp:positionH>
          <wp:positionV relativeFrom="page">
            <wp:posOffset>215900</wp:posOffset>
          </wp:positionV>
          <wp:extent cx="7128360" cy="4194000"/>
          <wp:effectExtent l="0" t="0" r="0" b="0"/>
          <wp:wrapNone/>
          <wp:docPr id="24"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14:sizeRelH relativeFrom="margin">
            <wp14:pctWidth>0</wp14:pctWidth>
          </wp14:sizeRelH>
          <wp14:sizeRelV relativeFrom="margin">
            <wp14:pctHeight>0</wp14:pctHeight>
          </wp14:sizeRelV>
        </wp:anchor>
      </w:drawing>
    </w:r>
    <w:r w:rsidR="002E2F29">
      <w:rPr>
        <w:color w:val="FFFFFF" w:themeColor="background1"/>
        <w:sz w:val="28"/>
        <w:szCs w:val="28"/>
      </w:rPr>
      <w:t>C75-SDG4</w:t>
    </w:r>
    <w:r w:rsidR="00D44703">
      <w:rPr>
        <w:color w:val="FFFFFF" w:themeColor="background1"/>
        <w:sz w:val="28"/>
        <w:szCs w:val="28"/>
      </w:rPr>
      <w:t>-5.1</w:t>
    </w:r>
  </w:p>
  <w:p w14:paraId="25F14CCE" w14:textId="68ACE770" w:rsidR="003C7C34" w:rsidRPr="00613856" w:rsidRDefault="003C7C34" w:rsidP="00EE4AB0">
    <w:pPr>
      <w:pStyle w:val="En-tte"/>
      <w:jc w:val="right"/>
      <w:rPr>
        <w:color w:val="FFFFFF" w:themeColor="background1"/>
        <w:sz w:val="28"/>
        <w:szCs w:val="28"/>
      </w:rPr>
    </w:pPr>
  </w:p>
  <w:p w14:paraId="351C51E7" w14:textId="77777777" w:rsidR="003C7C34" w:rsidRPr="00F10449" w:rsidRDefault="003C7C34" w:rsidP="00F1044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E2977" w14:textId="77777777" w:rsidR="00AC00B6" w:rsidRDefault="00AC00B6">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270EA" w14:textId="5C3A1B42" w:rsidR="00EB6F3C" w:rsidRPr="00ED2A8D" w:rsidRDefault="00FF6538" w:rsidP="00D75ACC">
    <w:pPr>
      <w:pStyle w:val="En-tte"/>
      <w:jc w:val="right"/>
      <w:rPr>
        <w:lang w:val="en-GB"/>
      </w:rPr>
    </w:pPr>
    <w:r>
      <w:rPr>
        <w:noProof/>
        <w:lang w:val="fr-FR" w:eastAsia="fr-FR"/>
      </w:rPr>
      <w:drawing>
        <wp:anchor distT="0" distB="0" distL="114300" distR="114300" simplePos="0" relativeHeight="251656192" behindDoc="1" locked="0" layoutInCell="1" allowOverlap="1" wp14:anchorId="34E9244F" wp14:editId="1A912614">
          <wp:simplePos x="0" y="0"/>
          <wp:positionH relativeFrom="page">
            <wp:posOffset>6993255</wp:posOffset>
          </wp:positionH>
          <wp:positionV relativeFrom="page">
            <wp:posOffset>152400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02742F" w14:textId="77777777" w:rsidR="00EB6F3C" w:rsidRPr="004E2F16" w:rsidRDefault="00EB6F3C" w:rsidP="004E2F16">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36ABC" w14:textId="77777777" w:rsidR="00C07FB3" w:rsidRDefault="00C07FB3" w:rsidP="00C07FB3">
    <w:pPr>
      <w:pStyle w:val="En-tte"/>
      <w:rPr>
        <w:lang w:val="fr-FR"/>
      </w:rPr>
    </w:pPr>
  </w:p>
  <w:p w14:paraId="49A2696A" w14:textId="77777777" w:rsidR="00832633" w:rsidRPr="00832633" w:rsidRDefault="00873D80" w:rsidP="00C07FB3">
    <w:pPr>
      <w:pStyle w:val="En-tte"/>
      <w:rPr>
        <w:lang w:val="fr-FR"/>
      </w:rPr>
    </w:pPr>
    <w:r>
      <w:rPr>
        <w:noProof/>
        <w:lang w:val="fr-FR" w:eastAsia="fr-FR"/>
      </w:rPr>
      <w:drawing>
        <wp:anchor distT="0" distB="0" distL="114300" distR="114300" simplePos="0" relativeHeight="251658240" behindDoc="1" locked="0" layoutInCell="1" allowOverlap="1" wp14:anchorId="2267E47D" wp14:editId="4D6E97F8">
          <wp:simplePos x="0" y="0"/>
          <wp:positionH relativeFrom="page">
            <wp:posOffset>220345</wp:posOffset>
          </wp:positionH>
          <wp:positionV relativeFrom="page">
            <wp:posOffset>3279140</wp:posOffset>
          </wp:positionV>
          <wp:extent cx="7129780" cy="7199630"/>
          <wp:effectExtent l="0" t="0" r="0" b="127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9780" cy="71996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437ADA"/>
    <w:multiLevelType w:val="hybridMultilevel"/>
    <w:tmpl w:val="8CBA4312"/>
    <w:lvl w:ilvl="0" w:tplc="08090001">
      <w:start w:val="1"/>
      <w:numFmt w:val="bullet"/>
      <w:lvlText w:val=""/>
      <w:lvlJc w:val="left"/>
      <w:pPr>
        <w:ind w:left="2140" w:hanging="360"/>
      </w:pPr>
      <w:rPr>
        <w:rFonts w:ascii="Symbol" w:hAnsi="Symbol" w:hint="default"/>
      </w:rPr>
    </w:lvl>
    <w:lvl w:ilvl="1" w:tplc="08090003" w:tentative="1">
      <w:start w:val="1"/>
      <w:numFmt w:val="bullet"/>
      <w:lvlText w:val="o"/>
      <w:lvlJc w:val="left"/>
      <w:pPr>
        <w:ind w:left="2860" w:hanging="360"/>
      </w:pPr>
      <w:rPr>
        <w:rFonts w:ascii="Courier New" w:hAnsi="Courier New" w:cs="Courier New" w:hint="default"/>
      </w:rPr>
    </w:lvl>
    <w:lvl w:ilvl="2" w:tplc="08090005" w:tentative="1">
      <w:start w:val="1"/>
      <w:numFmt w:val="bullet"/>
      <w:lvlText w:val=""/>
      <w:lvlJc w:val="left"/>
      <w:pPr>
        <w:ind w:left="3580" w:hanging="360"/>
      </w:pPr>
      <w:rPr>
        <w:rFonts w:ascii="Wingdings" w:hAnsi="Wingdings" w:hint="default"/>
      </w:rPr>
    </w:lvl>
    <w:lvl w:ilvl="3" w:tplc="08090001" w:tentative="1">
      <w:start w:val="1"/>
      <w:numFmt w:val="bullet"/>
      <w:lvlText w:val=""/>
      <w:lvlJc w:val="left"/>
      <w:pPr>
        <w:ind w:left="4300" w:hanging="360"/>
      </w:pPr>
      <w:rPr>
        <w:rFonts w:ascii="Symbol" w:hAnsi="Symbol" w:hint="default"/>
      </w:rPr>
    </w:lvl>
    <w:lvl w:ilvl="4" w:tplc="08090003" w:tentative="1">
      <w:start w:val="1"/>
      <w:numFmt w:val="bullet"/>
      <w:lvlText w:val="o"/>
      <w:lvlJc w:val="left"/>
      <w:pPr>
        <w:ind w:left="5020" w:hanging="360"/>
      </w:pPr>
      <w:rPr>
        <w:rFonts w:ascii="Courier New" w:hAnsi="Courier New" w:cs="Courier New" w:hint="default"/>
      </w:rPr>
    </w:lvl>
    <w:lvl w:ilvl="5" w:tplc="08090005" w:tentative="1">
      <w:start w:val="1"/>
      <w:numFmt w:val="bullet"/>
      <w:lvlText w:val=""/>
      <w:lvlJc w:val="left"/>
      <w:pPr>
        <w:ind w:left="5740" w:hanging="360"/>
      </w:pPr>
      <w:rPr>
        <w:rFonts w:ascii="Wingdings" w:hAnsi="Wingdings" w:hint="default"/>
      </w:rPr>
    </w:lvl>
    <w:lvl w:ilvl="6" w:tplc="08090001" w:tentative="1">
      <w:start w:val="1"/>
      <w:numFmt w:val="bullet"/>
      <w:lvlText w:val=""/>
      <w:lvlJc w:val="left"/>
      <w:pPr>
        <w:ind w:left="6460" w:hanging="360"/>
      </w:pPr>
      <w:rPr>
        <w:rFonts w:ascii="Symbol" w:hAnsi="Symbol" w:hint="default"/>
      </w:rPr>
    </w:lvl>
    <w:lvl w:ilvl="7" w:tplc="08090003" w:tentative="1">
      <w:start w:val="1"/>
      <w:numFmt w:val="bullet"/>
      <w:lvlText w:val="o"/>
      <w:lvlJc w:val="left"/>
      <w:pPr>
        <w:ind w:left="7180" w:hanging="360"/>
      </w:pPr>
      <w:rPr>
        <w:rFonts w:ascii="Courier New" w:hAnsi="Courier New" w:cs="Courier New" w:hint="default"/>
      </w:rPr>
    </w:lvl>
    <w:lvl w:ilvl="8" w:tplc="08090005" w:tentative="1">
      <w:start w:val="1"/>
      <w:numFmt w:val="bullet"/>
      <w:lvlText w:val=""/>
      <w:lvlJc w:val="left"/>
      <w:pPr>
        <w:ind w:left="7900" w:hanging="360"/>
      </w:pPr>
      <w:rPr>
        <w:rFonts w:ascii="Wingdings" w:hAnsi="Wingdings" w:hint="default"/>
      </w:rPr>
    </w:lvl>
  </w:abstractNum>
  <w:abstractNum w:abstractNumId="11"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18D4A73"/>
    <w:multiLevelType w:val="hybridMultilevel"/>
    <w:tmpl w:val="C504AC0A"/>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4" w15:restartNumberingAfterBreak="0">
    <w:nsid w:val="266C34C7"/>
    <w:multiLevelType w:val="hybridMultilevel"/>
    <w:tmpl w:val="C45C7C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BC1198"/>
    <w:multiLevelType w:val="hybridMultilevel"/>
    <w:tmpl w:val="F0FA684E"/>
    <w:lvl w:ilvl="0" w:tplc="4674666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8D554E7"/>
    <w:multiLevelType w:val="hybridMultilevel"/>
    <w:tmpl w:val="A6B6193C"/>
    <w:lvl w:ilvl="0" w:tplc="56B27410">
      <w:start w:val="1"/>
      <w:numFmt w:val="bullet"/>
      <w:pStyle w:val="Textepuce1"/>
      <w:lvlText w:val=""/>
      <w:lvlJc w:val="left"/>
      <w:pPr>
        <w:ind w:left="720" w:hanging="360"/>
      </w:pPr>
      <w:rPr>
        <w:rFonts w:ascii="Symbol" w:hAnsi="Symbol" w:hint="default"/>
        <w:color w:val="00558C"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D32A69"/>
    <w:multiLevelType w:val="multilevel"/>
    <w:tmpl w:val="89D4FEE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6BEB5DF9"/>
    <w:multiLevelType w:val="hybridMultilevel"/>
    <w:tmpl w:val="CA548A7A"/>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EF44E05"/>
    <w:multiLevelType w:val="hybridMultilevel"/>
    <w:tmpl w:val="A0B82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8EA7AC1"/>
    <w:multiLevelType w:val="multilevel"/>
    <w:tmpl w:val="DE7E07CE"/>
    <w:lvl w:ilvl="0">
      <w:start w:val="1"/>
      <w:numFmt w:val="decimal"/>
      <w:pStyle w:val="Titre1"/>
      <w:lvlText w:val="%1."/>
      <w:lvlJc w:val="left"/>
      <w:pPr>
        <w:ind w:left="360" w:hanging="360"/>
      </w:pPr>
    </w:lvl>
    <w:lvl w:ilvl="1">
      <w:start w:val="1"/>
      <w:numFmt w:val="decimal"/>
      <w:pStyle w:val="Titre2"/>
      <w:lvlText w:val="%1.%2."/>
      <w:lvlJc w:val="left"/>
      <w:pPr>
        <w:ind w:left="71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B11B89"/>
    <w:multiLevelType w:val="hybridMultilevel"/>
    <w:tmpl w:val="222AEC54"/>
    <w:lvl w:ilvl="0" w:tplc="FF9E1F78">
      <w:start w:val="1"/>
      <w:numFmt w:val="bullet"/>
      <w:pStyle w:val="Textepuce2"/>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C064B61"/>
    <w:multiLevelType w:val="hybridMultilevel"/>
    <w:tmpl w:val="04AC8DCC"/>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num w:numId="1" w16cid:durableId="320550025">
    <w:abstractNumId w:val="8"/>
  </w:num>
  <w:num w:numId="2" w16cid:durableId="620306610">
    <w:abstractNumId w:val="3"/>
  </w:num>
  <w:num w:numId="3" w16cid:durableId="686325465">
    <w:abstractNumId w:val="2"/>
  </w:num>
  <w:num w:numId="4" w16cid:durableId="404841495">
    <w:abstractNumId w:val="1"/>
  </w:num>
  <w:num w:numId="5" w16cid:durableId="1597667316">
    <w:abstractNumId w:val="0"/>
  </w:num>
  <w:num w:numId="6" w16cid:durableId="1644385136">
    <w:abstractNumId w:val="9"/>
  </w:num>
  <w:num w:numId="7" w16cid:durableId="2136634314">
    <w:abstractNumId w:val="7"/>
  </w:num>
  <w:num w:numId="8" w16cid:durableId="1645348501">
    <w:abstractNumId w:val="6"/>
  </w:num>
  <w:num w:numId="9" w16cid:durableId="123239958">
    <w:abstractNumId w:val="5"/>
  </w:num>
  <w:num w:numId="10" w16cid:durableId="1270963506">
    <w:abstractNumId w:val="4"/>
  </w:num>
  <w:num w:numId="11" w16cid:durableId="573128068">
    <w:abstractNumId w:val="11"/>
  </w:num>
  <w:num w:numId="12" w16cid:durableId="722368490">
    <w:abstractNumId w:val="18"/>
  </w:num>
  <w:num w:numId="13" w16cid:durableId="236599918">
    <w:abstractNumId w:val="17"/>
  </w:num>
  <w:num w:numId="14" w16cid:durableId="1753626938">
    <w:abstractNumId w:val="12"/>
  </w:num>
  <w:num w:numId="15" w16cid:durableId="1021510884">
    <w:abstractNumId w:val="22"/>
  </w:num>
  <w:num w:numId="16" w16cid:durableId="1653408697">
    <w:abstractNumId w:val="16"/>
  </w:num>
  <w:num w:numId="17" w16cid:durableId="2019690350">
    <w:abstractNumId w:val="23"/>
  </w:num>
  <w:num w:numId="18" w16cid:durableId="592588038">
    <w:abstractNumId w:val="18"/>
  </w:num>
  <w:num w:numId="19" w16cid:durableId="218325677">
    <w:abstractNumId w:val="18"/>
  </w:num>
  <w:num w:numId="20" w16cid:durableId="1050614540">
    <w:abstractNumId w:val="18"/>
  </w:num>
  <w:num w:numId="21" w16cid:durableId="1074082723">
    <w:abstractNumId w:val="18"/>
  </w:num>
  <w:num w:numId="22" w16cid:durableId="299924302">
    <w:abstractNumId w:val="18"/>
  </w:num>
  <w:num w:numId="23" w16cid:durableId="736665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8356521">
    <w:abstractNumId w:val="18"/>
  </w:num>
  <w:num w:numId="25" w16cid:durableId="562913514">
    <w:abstractNumId w:val="18"/>
  </w:num>
  <w:num w:numId="26" w16cid:durableId="1566453384">
    <w:abstractNumId w:val="13"/>
  </w:num>
  <w:num w:numId="27" w16cid:durableId="1924801150">
    <w:abstractNumId w:val="24"/>
  </w:num>
  <w:num w:numId="28" w16cid:durableId="1325430448">
    <w:abstractNumId w:val="10"/>
  </w:num>
  <w:num w:numId="29" w16cid:durableId="663316985">
    <w:abstractNumId w:val="18"/>
  </w:num>
  <w:num w:numId="30" w16cid:durableId="983124907">
    <w:abstractNumId w:val="18"/>
  </w:num>
  <w:num w:numId="31" w16cid:durableId="1397512978">
    <w:abstractNumId w:val="14"/>
  </w:num>
  <w:num w:numId="32" w16cid:durableId="969823338">
    <w:abstractNumId w:val="18"/>
  </w:num>
  <w:num w:numId="33" w16cid:durableId="129785313">
    <w:abstractNumId w:val="21"/>
  </w:num>
  <w:num w:numId="34" w16cid:durableId="1384871907">
    <w:abstractNumId w:val="21"/>
  </w:num>
  <w:num w:numId="35" w16cid:durableId="1810634228">
    <w:abstractNumId w:val="21"/>
  </w:num>
  <w:num w:numId="36" w16cid:durableId="172066598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19389372">
    <w:abstractNumId w:val="21"/>
  </w:num>
  <w:num w:numId="38" w16cid:durableId="650259597">
    <w:abstractNumId w:val="21"/>
  </w:num>
  <w:num w:numId="39" w16cid:durableId="894320965">
    <w:abstractNumId w:val="21"/>
  </w:num>
  <w:num w:numId="40" w16cid:durableId="1404067180">
    <w:abstractNumId w:val="19"/>
  </w:num>
  <w:num w:numId="41" w16cid:durableId="873926977">
    <w:abstractNumId w:val="15"/>
  </w:num>
  <w:num w:numId="42" w16cid:durableId="1668366553">
    <w:abstractNumId w:val="21"/>
  </w:num>
  <w:num w:numId="43" w16cid:durableId="1655798373">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ancis Zachariae">
    <w15:presenceInfo w15:providerId="AD" w15:userId="S::francis.zachariae@iala-aism.org::0f568015-aca4-4fb7-bfeb-4fdd8ea2ba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EDC"/>
    <w:rsid w:val="00011472"/>
    <w:rsid w:val="000149D8"/>
    <w:rsid w:val="00024876"/>
    <w:rsid w:val="000339CB"/>
    <w:rsid w:val="00041A86"/>
    <w:rsid w:val="00043548"/>
    <w:rsid w:val="0004537F"/>
    <w:rsid w:val="000457F7"/>
    <w:rsid w:val="00047F65"/>
    <w:rsid w:val="00081A74"/>
    <w:rsid w:val="00083676"/>
    <w:rsid w:val="000A1FD4"/>
    <w:rsid w:val="000A7AB1"/>
    <w:rsid w:val="000B4DB9"/>
    <w:rsid w:val="000C50CB"/>
    <w:rsid w:val="000C711B"/>
    <w:rsid w:val="000D5C59"/>
    <w:rsid w:val="000F2D1E"/>
    <w:rsid w:val="00111206"/>
    <w:rsid w:val="00113B21"/>
    <w:rsid w:val="00116558"/>
    <w:rsid w:val="00130AB2"/>
    <w:rsid w:val="001349DB"/>
    <w:rsid w:val="001630B3"/>
    <w:rsid w:val="001736D9"/>
    <w:rsid w:val="00184C89"/>
    <w:rsid w:val="00194FD2"/>
    <w:rsid w:val="001A29B7"/>
    <w:rsid w:val="001A496A"/>
    <w:rsid w:val="001B13F7"/>
    <w:rsid w:val="001C17A3"/>
    <w:rsid w:val="001C45DB"/>
    <w:rsid w:val="001D6E54"/>
    <w:rsid w:val="001E416D"/>
    <w:rsid w:val="001F6776"/>
    <w:rsid w:val="001F6FBC"/>
    <w:rsid w:val="001F7217"/>
    <w:rsid w:val="0020734D"/>
    <w:rsid w:val="002138AD"/>
    <w:rsid w:val="002204DA"/>
    <w:rsid w:val="002316ED"/>
    <w:rsid w:val="002563D0"/>
    <w:rsid w:val="00266492"/>
    <w:rsid w:val="0027175D"/>
    <w:rsid w:val="002728F8"/>
    <w:rsid w:val="00275A51"/>
    <w:rsid w:val="0028204B"/>
    <w:rsid w:val="00290F8F"/>
    <w:rsid w:val="002A63C4"/>
    <w:rsid w:val="002A6452"/>
    <w:rsid w:val="002A6A26"/>
    <w:rsid w:val="002C3126"/>
    <w:rsid w:val="002C3B3A"/>
    <w:rsid w:val="002C5176"/>
    <w:rsid w:val="002E2F29"/>
    <w:rsid w:val="002F68D2"/>
    <w:rsid w:val="003126B2"/>
    <w:rsid w:val="003274DB"/>
    <w:rsid w:val="003346D6"/>
    <w:rsid w:val="00334B98"/>
    <w:rsid w:val="00374F1E"/>
    <w:rsid w:val="003776CA"/>
    <w:rsid w:val="003A656B"/>
    <w:rsid w:val="003B746A"/>
    <w:rsid w:val="003C7C34"/>
    <w:rsid w:val="003D38DE"/>
    <w:rsid w:val="003E7833"/>
    <w:rsid w:val="003F0309"/>
    <w:rsid w:val="0042702A"/>
    <w:rsid w:val="004321EE"/>
    <w:rsid w:val="00436AC1"/>
    <w:rsid w:val="00441393"/>
    <w:rsid w:val="00442EDC"/>
    <w:rsid w:val="00443F7D"/>
    <w:rsid w:val="0044649B"/>
    <w:rsid w:val="00452628"/>
    <w:rsid w:val="00456F10"/>
    <w:rsid w:val="0047679D"/>
    <w:rsid w:val="004855E6"/>
    <w:rsid w:val="004D0921"/>
    <w:rsid w:val="004D0C0D"/>
    <w:rsid w:val="004E2F16"/>
    <w:rsid w:val="004E5DD0"/>
    <w:rsid w:val="004E6035"/>
    <w:rsid w:val="005128A0"/>
    <w:rsid w:val="00526234"/>
    <w:rsid w:val="00550B46"/>
    <w:rsid w:val="00550F6A"/>
    <w:rsid w:val="005901EE"/>
    <w:rsid w:val="005A6E6F"/>
    <w:rsid w:val="005C1C25"/>
    <w:rsid w:val="005C404F"/>
    <w:rsid w:val="005C66CD"/>
    <w:rsid w:val="005E6624"/>
    <w:rsid w:val="005F3897"/>
    <w:rsid w:val="00610915"/>
    <w:rsid w:val="006127AC"/>
    <w:rsid w:val="00613856"/>
    <w:rsid w:val="006357E1"/>
    <w:rsid w:val="0065190C"/>
    <w:rsid w:val="00654607"/>
    <w:rsid w:val="006638E5"/>
    <w:rsid w:val="00666061"/>
    <w:rsid w:val="00693220"/>
    <w:rsid w:val="006C2B5C"/>
    <w:rsid w:val="006E7412"/>
    <w:rsid w:val="006F1B0E"/>
    <w:rsid w:val="00713350"/>
    <w:rsid w:val="00730AEE"/>
    <w:rsid w:val="00750459"/>
    <w:rsid w:val="00762864"/>
    <w:rsid w:val="007715E8"/>
    <w:rsid w:val="0078486B"/>
    <w:rsid w:val="00796A04"/>
    <w:rsid w:val="007A14CB"/>
    <w:rsid w:val="007A446A"/>
    <w:rsid w:val="007C5657"/>
    <w:rsid w:val="007D2107"/>
    <w:rsid w:val="007E30DF"/>
    <w:rsid w:val="007F1269"/>
    <w:rsid w:val="007F294C"/>
    <w:rsid w:val="007F7544"/>
    <w:rsid w:val="00815512"/>
    <w:rsid w:val="008166CA"/>
    <w:rsid w:val="008250C2"/>
    <w:rsid w:val="00832633"/>
    <w:rsid w:val="00833B45"/>
    <w:rsid w:val="00844646"/>
    <w:rsid w:val="00856451"/>
    <w:rsid w:val="00873D80"/>
    <w:rsid w:val="008747E0"/>
    <w:rsid w:val="00877198"/>
    <w:rsid w:val="0088298A"/>
    <w:rsid w:val="00883616"/>
    <w:rsid w:val="00892E1B"/>
    <w:rsid w:val="009003EB"/>
    <w:rsid w:val="009030F8"/>
    <w:rsid w:val="00903A7F"/>
    <w:rsid w:val="009106DB"/>
    <w:rsid w:val="009414E6"/>
    <w:rsid w:val="00946044"/>
    <w:rsid w:val="00950444"/>
    <w:rsid w:val="009545E5"/>
    <w:rsid w:val="00971591"/>
    <w:rsid w:val="00974E99"/>
    <w:rsid w:val="009764FA"/>
    <w:rsid w:val="00980192"/>
    <w:rsid w:val="009836E9"/>
    <w:rsid w:val="00995110"/>
    <w:rsid w:val="009C2619"/>
    <w:rsid w:val="009E16EC"/>
    <w:rsid w:val="009F31A9"/>
    <w:rsid w:val="009F65BA"/>
    <w:rsid w:val="00A05D20"/>
    <w:rsid w:val="00A07D03"/>
    <w:rsid w:val="00A108BD"/>
    <w:rsid w:val="00A10AA2"/>
    <w:rsid w:val="00A13657"/>
    <w:rsid w:val="00A345B8"/>
    <w:rsid w:val="00A532CE"/>
    <w:rsid w:val="00A549B3"/>
    <w:rsid w:val="00A61D00"/>
    <w:rsid w:val="00A75776"/>
    <w:rsid w:val="00A83730"/>
    <w:rsid w:val="00A8462A"/>
    <w:rsid w:val="00A87BCF"/>
    <w:rsid w:val="00A93F3D"/>
    <w:rsid w:val="00A96EDD"/>
    <w:rsid w:val="00AA2694"/>
    <w:rsid w:val="00AB1778"/>
    <w:rsid w:val="00AC00B6"/>
    <w:rsid w:val="00AC33A2"/>
    <w:rsid w:val="00AC76C6"/>
    <w:rsid w:val="00AD4CF8"/>
    <w:rsid w:val="00AE741C"/>
    <w:rsid w:val="00AF11BF"/>
    <w:rsid w:val="00AF159C"/>
    <w:rsid w:val="00B24801"/>
    <w:rsid w:val="00B24836"/>
    <w:rsid w:val="00B31A41"/>
    <w:rsid w:val="00B40821"/>
    <w:rsid w:val="00B427B0"/>
    <w:rsid w:val="00B67422"/>
    <w:rsid w:val="00B76402"/>
    <w:rsid w:val="00B849B1"/>
    <w:rsid w:val="00B94F89"/>
    <w:rsid w:val="00BE0502"/>
    <w:rsid w:val="00C07FB3"/>
    <w:rsid w:val="00C21E77"/>
    <w:rsid w:val="00C520FB"/>
    <w:rsid w:val="00C52F06"/>
    <w:rsid w:val="00C75E62"/>
    <w:rsid w:val="00C81162"/>
    <w:rsid w:val="00C83666"/>
    <w:rsid w:val="00C84EC5"/>
    <w:rsid w:val="00CB1479"/>
    <w:rsid w:val="00CB33EF"/>
    <w:rsid w:val="00CE1DEC"/>
    <w:rsid w:val="00CE5E46"/>
    <w:rsid w:val="00CF1691"/>
    <w:rsid w:val="00CF16AB"/>
    <w:rsid w:val="00D027DB"/>
    <w:rsid w:val="00D12F42"/>
    <w:rsid w:val="00D21455"/>
    <w:rsid w:val="00D21473"/>
    <w:rsid w:val="00D44703"/>
    <w:rsid w:val="00D459AB"/>
    <w:rsid w:val="00D52A30"/>
    <w:rsid w:val="00D679B1"/>
    <w:rsid w:val="00D74AE1"/>
    <w:rsid w:val="00D75ACC"/>
    <w:rsid w:val="00D872D9"/>
    <w:rsid w:val="00DA23D0"/>
    <w:rsid w:val="00DB18CA"/>
    <w:rsid w:val="00DB6251"/>
    <w:rsid w:val="00DC7C73"/>
    <w:rsid w:val="00DD1957"/>
    <w:rsid w:val="00DD5451"/>
    <w:rsid w:val="00DD7FCC"/>
    <w:rsid w:val="00E034BB"/>
    <w:rsid w:val="00E279D7"/>
    <w:rsid w:val="00E31074"/>
    <w:rsid w:val="00E571DB"/>
    <w:rsid w:val="00E95A44"/>
    <w:rsid w:val="00EB6F3C"/>
    <w:rsid w:val="00EC43B8"/>
    <w:rsid w:val="00ED2A8D"/>
    <w:rsid w:val="00EE4AB0"/>
    <w:rsid w:val="00EE7B49"/>
    <w:rsid w:val="00EF404B"/>
    <w:rsid w:val="00F00376"/>
    <w:rsid w:val="00F10449"/>
    <w:rsid w:val="00F157E2"/>
    <w:rsid w:val="00F4185E"/>
    <w:rsid w:val="00F42A3B"/>
    <w:rsid w:val="00F45603"/>
    <w:rsid w:val="00F778F9"/>
    <w:rsid w:val="00FA3EF7"/>
    <w:rsid w:val="00FA74C5"/>
    <w:rsid w:val="00FA761E"/>
    <w:rsid w:val="00FB1028"/>
    <w:rsid w:val="00FD21B0"/>
    <w:rsid w:val="00FE79AC"/>
    <w:rsid w:val="00FE7A48"/>
    <w:rsid w:val="00FF2964"/>
    <w:rsid w:val="00FF2FB6"/>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270049"/>
  <w15:docId w15:val="{B37981D8-7F63-419F-B531-C5E091B26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27AC"/>
    <w:pPr>
      <w:spacing w:after="0" w:line="216" w:lineRule="atLeast"/>
    </w:pPr>
    <w:rPr>
      <w:sz w:val="18"/>
      <w:lang w:val="en-US"/>
    </w:rPr>
  </w:style>
  <w:style w:type="paragraph" w:styleId="Titre1">
    <w:name w:val="heading 1"/>
    <w:basedOn w:val="Normal"/>
    <w:next w:val="Normal"/>
    <w:link w:val="Titre1Car"/>
    <w:uiPriority w:val="9"/>
    <w:qFormat/>
    <w:rsid w:val="00A07D03"/>
    <w:pPr>
      <w:keepNext/>
      <w:keepLines/>
      <w:numPr>
        <w:numId w:val="33"/>
      </w:numPr>
      <w:spacing w:before="360" w:line="240" w:lineRule="atLeast"/>
      <w:jc w:val="both"/>
      <w:outlineLvl w:val="0"/>
    </w:pPr>
    <w:rPr>
      <w:rFonts w:asciiTheme="majorHAnsi" w:eastAsiaTheme="majorEastAsia" w:hAnsiTheme="majorHAnsi" w:cstheme="majorBidi"/>
      <w:b/>
      <w:bCs/>
      <w:caps/>
      <w:color w:val="00558C" w:themeColor="accent1"/>
      <w:sz w:val="24"/>
      <w:szCs w:val="24"/>
      <w:lang w:val="en-GB"/>
    </w:rPr>
  </w:style>
  <w:style w:type="paragraph" w:styleId="Titre2">
    <w:name w:val="heading 2"/>
    <w:basedOn w:val="Titre1"/>
    <w:next w:val="Normal"/>
    <w:link w:val="Titre2Car"/>
    <w:uiPriority w:val="9"/>
    <w:qFormat/>
    <w:rsid w:val="00713350"/>
    <w:pPr>
      <w:numPr>
        <w:ilvl w:val="1"/>
      </w:numPr>
      <w:spacing w:before="240" w:line="216" w:lineRule="atLeast"/>
      <w:ind w:left="792"/>
      <w:outlineLvl w:val="1"/>
    </w:pPr>
    <w:rPr>
      <w:caps w:val="0"/>
      <w:sz w:val="22"/>
      <w:szCs w:val="22"/>
    </w:rPr>
  </w:style>
  <w:style w:type="paragraph" w:styleId="Titre3">
    <w:name w:val="heading 3"/>
    <w:basedOn w:val="Normal"/>
    <w:next w:val="Normal"/>
    <w:link w:val="Titre3Car"/>
    <w:uiPriority w:val="9"/>
    <w:rsid w:val="001349DB"/>
    <w:pPr>
      <w:keepNext/>
      <w:keepLines/>
      <w:outlineLvl w:val="2"/>
    </w:pPr>
    <w:rPr>
      <w:rFonts w:asciiTheme="majorHAnsi" w:eastAsiaTheme="majorEastAsia" w:hAnsiTheme="majorHAnsi" w:cstheme="majorBidi"/>
      <w:b/>
      <w:bCs/>
      <w:color w:val="00558C" w:themeColor="accent1"/>
      <w:sz w:val="22"/>
      <w:lang w:val="en-GB"/>
    </w:rPr>
  </w:style>
  <w:style w:type="paragraph" w:styleId="Titre4">
    <w:name w:val="heading 4"/>
    <w:basedOn w:val="Normal"/>
    <w:next w:val="Normal"/>
    <w:link w:val="Titre4Car"/>
    <w:uiPriority w:val="9"/>
    <w:semiHidden/>
    <w:qFormat/>
    <w:rsid w:val="002204DA"/>
    <w:pPr>
      <w:keepNext/>
      <w:keepLines/>
      <w:spacing w:before="200"/>
      <w:outlineLvl w:val="3"/>
    </w:pPr>
    <w:rPr>
      <w:rFonts w:asciiTheme="majorHAnsi" w:eastAsiaTheme="majorEastAsia" w:hAnsiTheme="majorHAnsi" w:cstheme="majorBidi"/>
      <w:b/>
      <w:bCs/>
      <w:i/>
      <w:iCs/>
      <w:color w:val="00558C" w:themeColor="accent1"/>
    </w:rPr>
  </w:style>
  <w:style w:type="paragraph" w:styleId="Titre5">
    <w:name w:val="heading 5"/>
    <w:basedOn w:val="Normal"/>
    <w:next w:val="Normal"/>
    <w:link w:val="Titre5Car"/>
    <w:uiPriority w:val="9"/>
    <w:semiHidden/>
    <w:qFormat/>
    <w:rsid w:val="002204DA"/>
    <w:pPr>
      <w:keepNext/>
      <w:keepLines/>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uiPriority w:val="99"/>
    <w:rsid w:val="008747E0"/>
    <w:pPr>
      <w:spacing w:after="0" w:line="240" w:lineRule="exact"/>
    </w:pPr>
    <w:rPr>
      <w:sz w:val="20"/>
      <w:lang w:val="en-US"/>
    </w:rPr>
  </w:style>
  <w:style w:type="character" w:customStyle="1" w:styleId="PieddepageCar">
    <w:name w:val="Pied de page Car"/>
    <w:basedOn w:val="Policepardfaut"/>
    <w:link w:val="Pieddepage"/>
    <w:uiPriority w:val="99"/>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Normal"/>
    <w:rsid w:val="00FB1028"/>
    <w:pPr>
      <w:spacing w:line="960" w:lineRule="atLeast"/>
    </w:pPr>
    <w:rPr>
      <w:rFonts w:asciiTheme="majorHAnsi" w:hAnsiTheme="majorHAnsi"/>
      <w:caps/>
      <w:color w:val="FFFFFF" w:themeColor="background1"/>
      <w:sz w:val="80"/>
      <w:szCs w:val="50"/>
      <w:lang w:val="en-GB"/>
    </w:rPr>
  </w:style>
  <w:style w:type="character" w:customStyle="1" w:styleId="Titre1Car">
    <w:name w:val="Titre 1 Car"/>
    <w:basedOn w:val="Policepardfaut"/>
    <w:link w:val="Titre1"/>
    <w:uiPriority w:val="9"/>
    <w:rsid w:val="00A07D03"/>
    <w:rPr>
      <w:rFonts w:asciiTheme="majorHAnsi" w:eastAsiaTheme="majorEastAsia" w:hAnsiTheme="majorHAnsi" w:cstheme="majorBidi"/>
      <w:b/>
      <w:bCs/>
      <w:caps/>
      <w:color w:val="00558C" w:themeColor="accent1"/>
      <w:sz w:val="24"/>
      <w:szCs w:val="24"/>
      <w:lang w:val="en-GB"/>
    </w:rPr>
  </w:style>
  <w:style w:type="character" w:customStyle="1" w:styleId="Titre2Car">
    <w:name w:val="Titre 2 Car"/>
    <w:basedOn w:val="Policepardfaut"/>
    <w:link w:val="Titre2"/>
    <w:uiPriority w:val="9"/>
    <w:rsid w:val="00713350"/>
    <w:rPr>
      <w:rFonts w:asciiTheme="majorHAnsi" w:eastAsiaTheme="majorEastAsia" w:hAnsiTheme="majorHAnsi" w:cstheme="majorBidi"/>
      <w:b/>
      <w:bCs/>
      <w:color w:val="00558C" w:themeColor="accent1"/>
      <w:lang w:val="en-GB"/>
    </w:rPr>
  </w:style>
  <w:style w:type="character" w:customStyle="1" w:styleId="Titre3Car">
    <w:name w:val="Titre 3 Car"/>
    <w:basedOn w:val="Policepardfaut"/>
    <w:link w:val="Titre3"/>
    <w:uiPriority w:val="9"/>
    <w:rsid w:val="001349DB"/>
    <w:rPr>
      <w:rFonts w:asciiTheme="majorHAnsi" w:eastAsiaTheme="majorEastAsia" w:hAnsiTheme="majorHAnsi" w:cstheme="majorBidi"/>
      <w:b/>
      <w:bCs/>
      <w:color w:val="00558C" w:themeColor="accent1"/>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uiPriority w:val="9"/>
    <w:semiHidden/>
    <w:rsid w:val="002204DA"/>
    <w:rPr>
      <w:rFonts w:asciiTheme="majorHAnsi" w:eastAsiaTheme="majorEastAsia" w:hAnsiTheme="majorHAnsi" w:cstheme="majorBidi"/>
      <w:b/>
      <w:bCs/>
      <w:i/>
      <w:iCs/>
      <w:color w:val="00558C" w:themeColor="accent1"/>
      <w:sz w:val="18"/>
      <w:lang w:val="en-US"/>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pPr>
      <w:numPr>
        <w:numId w:val="16"/>
      </w:numPr>
      <w:ind w:left="284" w:hanging="284"/>
    </w:pPr>
    <w:rPr>
      <w:lang w:val="fr-FR"/>
    </w:rPr>
  </w:style>
  <w:style w:type="paragraph" w:customStyle="1" w:styleId="Textepuce2">
    <w:name w:val="Texte puce 2"/>
    <w:basedOn w:val="Textedesaisie"/>
    <w:rsid w:val="00980192"/>
    <w:pPr>
      <w:numPr>
        <w:numId w:val="17"/>
      </w:numPr>
      <w:ind w:left="567" w:hanging="283"/>
    </w:pPr>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C52F06"/>
    <w:pPr>
      <w:numPr>
        <w:ilvl w:val="1"/>
      </w:numPr>
      <w:spacing w:line="360" w:lineRule="atLeast"/>
    </w:pPr>
    <w:rPr>
      <w:rFonts w:asciiTheme="majorHAnsi" w:eastAsiaTheme="majorEastAsia" w:hAnsiTheme="majorHAnsi" w:cstheme="majorBidi"/>
      <w:b/>
      <w:iCs/>
      <w:caps/>
      <w:color w:val="FFFFFF" w:themeColor="background1"/>
      <w:spacing w:val="15"/>
      <w:sz w:val="30"/>
      <w:szCs w:val="24"/>
      <w:lang w:val="en-GB"/>
    </w:rPr>
  </w:style>
  <w:style w:type="character" w:customStyle="1" w:styleId="Sous-titreCar">
    <w:name w:val="Sous-titre Car"/>
    <w:basedOn w:val="Policepardfaut"/>
    <w:link w:val="Sous-titre"/>
    <w:uiPriority w:val="11"/>
    <w:rsid w:val="00C52F06"/>
    <w:rPr>
      <w:rFonts w:asciiTheme="majorHAnsi" w:eastAsiaTheme="majorEastAsia" w:hAnsiTheme="majorHAnsi" w:cstheme="majorBidi"/>
      <w:b/>
      <w:iCs/>
      <w:caps/>
      <w:color w:val="FFFFFF" w:themeColor="background1"/>
      <w:spacing w:val="15"/>
      <w:sz w:val="3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Numroedition">
    <w:name w:val="Numéro edition"/>
    <w:basedOn w:val="Normal"/>
    <w:rsid w:val="00441393"/>
    <w:pPr>
      <w:framePr w:wrap="around" w:hAnchor="margin" w:xAlign="center" w:yAlign="bottom"/>
    </w:pPr>
    <w:rPr>
      <w:b/>
      <w:color w:val="00558C" w:themeColor="accent1"/>
      <w:sz w:val="50"/>
      <w:szCs w:val="50"/>
      <w:lang w:val="en-GB"/>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Titrecontents">
    <w:name w:val="Titre contents"/>
    <w:basedOn w:val="En-tte"/>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Titrelistoffigures">
    <w:name w:val="Titre 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customStyle="1" w:styleId="Texteautomatique">
    <w:name w:val="Texte automatique"/>
    <w:basedOn w:val="Pieddepage"/>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Pieddepage"/>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character" w:styleId="Marquedecommentaire">
    <w:name w:val="annotation reference"/>
    <w:basedOn w:val="Policepardfaut"/>
    <w:uiPriority w:val="99"/>
    <w:semiHidden/>
    <w:unhideWhenUsed/>
    <w:rsid w:val="00995110"/>
    <w:rPr>
      <w:sz w:val="16"/>
      <w:szCs w:val="16"/>
    </w:rPr>
  </w:style>
  <w:style w:type="paragraph" w:styleId="Commentaire">
    <w:name w:val="annotation text"/>
    <w:basedOn w:val="Normal"/>
    <w:link w:val="CommentaireCar"/>
    <w:uiPriority w:val="99"/>
    <w:semiHidden/>
    <w:unhideWhenUsed/>
    <w:rsid w:val="00995110"/>
    <w:pPr>
      <w:spacing w:line="240" w:lineRule="auto"/>
    </w:pPr>
    <w:rPr>
      <w:sz w:val="20"/>
      <w:szCs w:val="20"/>
    </w:rPr>
  </w:style>
  <w:style w:type="character" w:customStyle="1" w:styleId="CommentaireCar">
    <w:name w:val="Commentaire Car"/>
    <w:basedOn w:val="Policepardfaut"/>
    <w:link w:val="Commentaire"/>
    <w:uiPriority w:val="99"/>
    <w:semiHidden/>
    <w:rsid w:val="00995110"/>
    <w:rPr>
      <w:sz w:val="20"/>
      <w:szCs w:val="20"/>
      <w:lang w:val="en-US"/>
    </w:rPr>
  </w:style>
  <w:style w:type="paragraph" w:styleId="Objetducommentaire">
    <w:name w:val="annotation subject"/>
    <w:basedOn w:val="Commentaire"/>
    <w:next w:val="Commentaire"/>
    <w:link w:val="ObjetducommentaireCar"/>
    <w:uiPriority w:val="99"/>
    <w:semiHidden/>
    <w:unhideWhenUsed/>
    <w:rsid w:val="00995110"/>
    <w:rPr>
      <w:b/>
      <w:bCs/>
    </w:rPr>
  </w:style>
  <w:style w:type="character" w:customStyle="1" w:styleId="ObjetducommentaireCar">
    <w:name w:val="Objet du commentaire Car"/>
    <w:basedOn w:val="CommentaireCar"/>
    <w:link w:val="Objetducommentaire"/>
    <w:uiPriority w:val="99"/>
    <w:semiHidden/>
    <w:rsid w:val="00995110"/>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2A854-63C9-40DC-9C2E-C6B28ECB71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6CD159-D67F-457F-BF2E-B7052E3B27A5}">
  <ds:schemaRefs>
    <ds:schemaRef ds:uri="http://schemas.microsoft.com/sharepoint/v3/contenttype/forms"/>
  </ds:schemaRefs>
</ds:datastoreItem>
</file>

<file path=customXml/itemProps3.xml><?xml version="1.0" encoding="utf-8"?>
<ds:datastoreItem xmlns:ds="http://schemas.openxmlformats.org/officeDocument/2006/customXml" ds:itemID="{087B372C-866A-49F0-999F-E63410E74F0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668CBA-D0D6-44F8-A579-8BD7532D4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549</Words>
  <Characters>3023</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Audrey Guinault</cp:lastModifiedBy>
  <cp:revision>3</cp:revision>
  <cp:lastPrinted>2017-11-27T09:58:00Z</cp:lastPrinted>
  <dcterms:created xsi:type="dcterms:W3CDTF">2022-04-25T13:16:00Z</dcterms:created>
  <dcterms:modified xsi:type="dcterms:W3CDTF">2022-05-10T13:41:00Z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4312000</vt:r8>
  </property>
</Properties>
</file>